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78C2B9" w14:textId="77777777" w:rsidR="004C6B9B" w:rsidRPr="00C96BF7" w:rsidRDefault="004C6B9B" w:rsidP="004C6B9B">
      <w:pPr>
        <w:pStyle w:val="Heading2"/>
        <w:numPr>
          <w:ilvl w:val="0"/>
          <w:numId w:val="0"/>
        </w:numPr>
      </w:pPr>
      <w:r>
        <w:t>2.2.</w:t>
      </w:r>
      <w:r>
        <w:tab/>
      </w:r>
      <w:r w:rsidRPr="00C96BF7">
        <w:t>Cumulative TMB anomaly</w:t>
      </w:r>
    </w:p>
    <w:p w14:paraId="39D31AD5" w14:textId="77777777" w:rsidR="004C6B9B" w:rsidRDefault="004C6B9B" w:rsidP="004C6B9B">
      <w:pPr>
        <w:rPr>
          <w:rFonts w:cs="Times New Roman"/>
          <w:lang w:val="en-US"/>
        </w:rPr>
      </w:pPr>
      <w:r>
        <w:rPr>
          <w:rFonts w:cs="Times New Roman"/>
          <w:lang w:val="en-US"/>
        </w:rPr>
        <w:t>For the whole GrIS or a complete basin from ice sheet maximum height to the coast, the total mass balance is:</w:t>
      </w:r>
    </w:p>
    <w:p w14:paraId="72B93F3C" w14:textId="77777777" w:rsidR="004C6B9B" w:rsidRPr="00EF10EB" w:rsidRDefault="004C6B9B" w:rsidP="004C6B9B">
      <w:pPr>
        <w:ind w:left="1440"/>
        <w:jc w:val="right"/>
        <w:rPr>
          <w:rFonts w:cs="Times New Roman"/>
          <w:lang w:val="en-US"/>
        </w:rPr>
      </w:pPr>
      <m:oMath>
        <m:r>
          <m:rPr>
            <m:sty m:val="p"/>
          </m:rPr>
          <w:rPr>
            <w:rFonts w:ascii="Cambria Math" w:hAnsi="Cambria Math" w:cs="Times New Roman"/>
            <w:lang w:val="en-US"/>
          </w:rPr>
          <m:t>TMB</m:t>
        </m:r>
        <m:r>
          <w:rPr>
            <w:rFonts w:ascii="Cambria Math" w:hAnsi="Cambria Math" w:cs="Times New Roman"/>
            <w:lang w:val="en-US"/>
          </w:rPr>
          <m:t>=</m:t>
        </m:r>
        <m:r>
          <m:rPr>
            <m:sty m:val="p"/>
          </m:rPr>
          <w:rPr>
            <w:rFonts w:ascii="Cambria Math" w:hAnsi="Cambria Math" w:cs="Times New Roman"/>
            <w:lang w:val="en-US"/>
          </w:rPr>
          <m:t>SMB</m:t>
        </m:r>
        <m:r>
          <w:rPr>
            <w:rFonts w:ascii="Cambria Math" w:hAnsi="Cambria Math" w:cs="Times New Roman"/>
            <w:lang w:val="en-US"/>
          </w:rPr>
          <m:t>-</m:t>
        </m:r>
        <m:r>
          <m:rPr>
            <m:sty m:val="p"/>
          </m:rPr>
          <w:rPr>
            <w:rFonts w:ascii="Cambria Math" w:hAnsi="Cambria Math" w:cs="Times New Roman"/>
            <w:lang w:val="en-US"/>
          </w:rPr>
          <m:t>D</m:t>
        </m:r>
      </m:oMath>
      <w:r>
        <w:rPr>
          <w:rFonts w:cs="Times New Roman"/>
          <w:lang w:val="en-US"/>
        </w:rPr>
        <w:tab/>
      </w:r>
      <w:r w:rsidRPr="00EF10EB">
        <w:rPr>
          <w:rFonts w:cs="Times New Roman"/>
          <w:b/>
          <w:lang w:val="en-US"/>
        </w:rPr>
        <w:tab/>
      </w:r>
      <w:r w:rsidRPr="00EF10EB">
        <w:rPr>
          <w:rFonts w:cs="Times New Roman"/>
          <w:b/>
          <w:lang w:val="en-US"/>
        </w:rPr>
        <w:tab/>
      </w:r>
      <w:r w:rsidRPr="00EF10EB">
        <w:rPr>
          <w:rFonts w:cs="Times New Roman"/>
          <w:b/>
          <w:lang w:val="en-US"/>
        </w:rPr>
        <w:tab/>
      </w:r>
      <w:r w:rsidRPr="00EF10EB">
        <w:rPr>
          <w:rFonts w:cs="Times New Roman"/>
          <w:b/>
          <w:lang w:val="en-US"/>
        </w:rPr>
        <w:tab/>
      </w:r>
      <w:r w:rsidRPr="00EF10EB">
        <w:rPr>
          <w:rFonts w:cs="Times New Roman"/>
          <w:b/>
          <w:lang w:val="en-US"/>
        </w:rPr>
        <w:tab/>
      </w:r>
      <w:r w:rsidRPr="00EF10EB">
        <w:rPr>
          <w:rFonts w:cs="Times New Roman"/>
          <w:b/>
          <w:lang w:val="en-US"/>
        </w:rPr>
        <w:tab/>
      </w:r>
      <w:r w:rsidRPr="00EF10EB">
        <w:rPr>
          <w:rFonts w:cs="Times New Roman"/>
          <w:b/>
          <w:lang w:val="en-US"/>
        </w:rPr>
        <w:tab/>
        <w:t>( 1 )</w:t>
      </w:r>
    </w:p>
    <w:p w14:paraId="47BBC32D" w14:textId="29083F09" w:rsidR="004C6B9B" w:rsidRDefault="004C6B9B" w:rsidP="004C6B9B">
      <w:pPr>
        <w:rPr>
          <w:rFonts w:cs="Times New Roman"/>
          <w:lang w:val="en-US"/>
        </w:rPr>
      </w:pPr>
      <w:r>
        <w:rPr>
          <w:rFonts w:cs="Times New Roman"/>
          <w:lang w:val="en-US"/>
        </w:rPr>
        <w:t>In this study, we further separate each GrIS basin in a downstream (</w:t>
      </w:r>
      <w:r>
        <w:rPr>
          <w:rFonts w:cs="Times New Roman"/>
          <w:lang w:val="en-US"/>
        </w:rPr>
        <w:fldChar w:fldCharType="begin"/>
      </w:r>
      <w:r>
        <w:rPr>
          <w:rFonts w:cs="Times New Roman"/>
          <w:lang w:val="en-US"/>
        </w:rPr>
        <w:instrText xml:space="preserve"> </w:instrText>
      </w:r>
      <w:r>
        <w:rPr>
          <w:rFonts w:cs="Times New Roman" w:hint="eastAsia"/>
          <w:lang w:val="en-US"/>
        </w:rPr>
        <w:instrText>= 1 \* ROMAN</w:instrText>
      </w:r>
      <w:r>
        <w:rPr>
          <w:rFonts w:cs="Times New Roman"/>
          <w:lang w:val="en-US"/>
        </w:rPr>
        <w:instrText xml:space="preserve"> </w:instrText>
      </w:r>
      <w:r>
        <w:rPr>
          <w:rFonts w:cs="Times New Roman"/>
          <w:lang w:val="en-US"/>
        </w:rPr>
        <w:fldChar w:fldCharType="separate"/>
      </w:r>
      <w:r>
        <w:rPr>
          <w:rFonts w:cs="Times New Roman"/>
          <w:noProof/>
          <w:lang w:val="en-US"/>
        </w:rPr>
        <w:t>I</w:t>
      </w:r>
      <w:r>
        <w:rPr>
          <w:rFonts w:cs="Times New Roman"/>
          <w:lang w:val="en-US"/>
        </w:rPr>
        <w:fldChar w:fldCharType="end"/>
      </w:r>
      <w:r>
        <w:rPr>
          <w:rFonts w:cs="Times New Roman"/>
          <w:lang w:val="en-US"/>
        </w:rPr>
        <w:t>) and upstream (</w:t>
      </w:r>
      <w:r>
        <w:rPr>
          <w:rFonts w:cs="Times New Roman"/>
          <w:lang w:val="en-US"/>
        </w:rPr>
        <w:fldChar w:fldCharType="begin"/>
      </w:r>
      <w:r>
        <w:rPr>
          <w:rFonts w:cs="Times New Roman"/>
          <w:lang w:val="en-US"/>
        </w:rPr>
        <w:instrText xml:space="preserve"> </w:instrText>
      </w:r>
      <w:r>
        <w:rPr>
          <w:rFonts w:cs="Times New Roman" w:hint="eastAsia"/>
          <w:lang w:val="en-US"/>
        </w:rPr>
        <w:instrText>= 2 \* ROMAN</w:instrText>
      </w:r>
      <w:r>
        <w:rPr>
          <w:rFonts w:cs="Times New Roman"/>
          <w:lang w:val="en-US"/>
        </w:rPr>
        <w:instrText xml:space="preserve"> </w:instrText>
      </w:r>
      <w:r>
        <w:rPr>
          <w:rFonts w:cs="Times New Roman"/>
          <w:lang w:val="en-US"/>
        </w:rPr>
        <w:fldChar w:fldCharType="separate"/>
      </w:r>
      <w:r>
        <w:rPr>
          <w:rFonts w:cs="Times New Roman"/>
          <w:noProof/>
          <w:lang w:val="en-US"/>
        </w:rPr>
        <w:t>II</w:t>
      </w:r>
      <w:r>
        <w:rPr>
          <w:rFonts w:cs="Times New Roman"/>
          <w:lang w:val="en-US"/>
        </w:rPr>
        <w:fldChar w:fldCharType="end"/>
      </w:r>
      <w:r>
        <w:rPr>
          <w:rFonts w:cs="Times New Roman"/>
          <w:lang w:val="en-US"/>
        </w:rPr>
        <w:t xml:space="preserve">) region </w:t>
      </w:r>
      <w:r w:rsidR="00391439">
        <w:rPr>
          <w:rFonts w:cs="Times New Roman"/>
          <w:lang w:val="en-US"/>
        </w:rPr>
        <w:t>separated by</w:t>
      </w:r>
      <w:r>
        <w:rPr>
          <w:rFonts w:cs="Times New Roman"/>
          <w:lang w:val="en-US"/>
        </w:rPr>
        <w:t xml:space="preserve"> the 2000m surface elevation contour line. </w:t>
      </w:r>
      <w:r w:rsidR="00391439">
        <w:rPr>
          <w:rFonts w:cs="Times New Roman"/>
          <w:lang w:val="en-US"/>
        </w:rPr>
        <w:t>Thus, f</w:t>
      </w:r>
      <w:r>
        <w:rPr>
          <w:rFonts w:cs="Times New Roman"/>
          <w:lang w:val="en-US"/>
        </w:rPr>
        <w:t xml:space="preserve">or the sub-divided regions Eq. (1) becomes: </w:t>
      </w:r>
    </w:p>
    <w:p w14:paraId="093B8239" w14:textId="77777777" w:rsidR="004C6B9B" w:rsidRDefault="007E3FD6" w:rsidP="004C6B9B">
      <w:pPr>
        <w:jc w:val="right"/>
        <w:rPr>
          <w:rFonts w:cs="Times New Roman"/>
          <w:lang w:val="en-US"/>
        </w:rPr>
      </w:pPr>
      <m:oMath>
        <m:sSup>
          <m:sSupPr>
            <m:ctrlPr>
              <w:rPr>
                <w:rFonts w:ascii="Cambria Math" w:hAnsi="Cambria Math" w:cs="Times New Roman"/>
                <w:lang w:val="en-US"/>
              </w:rPr>
            </m:ctrlPr>
          </m:sSupPr>
          <m:e>
            <m:r>
              <m:rPr>
                <m:sty m:val="p"/>
              </m:rPr>
              <w:rPr>
                <w:rFonts w:ascii="Cambria Math" w:hAnsi="Cambria Math" w:cs="Times New Roman"/>
                <w:lang w:val="en-US"/>
              </w:rPr>
              <m:t>TMB=</m:t>
            </m:r>
            <m:sSup>
              <m:sSupPr>
                <m:ctrlPr>
                  <w:rPr>
                    <w:rFonts w:ascii="Cambria Math" w:hAnsi="Cambria Math" w:cs="Times New Roman"/>
                    <w:lang w:val="en-US"/>
                  </w:rPr>
                </m:ctrlPr>
              </m:sSupPr>
              <m:e>
                <m:r>
                  <m:rPr>
                    <m:sty m:val="p"/>
                  </m:rPr>
                  <w:rPr>
                    <w:rFonts w:ascii="Cambria Math" w:hAnsi="Cambria Math" w:cs="Times New Roman"/>
                    <w:lang w:val="en-US"/>
                  </w:rPr>
                  <m:t>TMB</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1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m:t>
                </m:r>
                <m:r>
                  <m:rPr>
                    <m:sty m:val="p"/>
                  </m:rPr>
                  <w:rPr>
                    <w:rFonts w:ascii="Cambria Math" w:hAnsi="Cambria Math" w:cs="Times New Roman"/>
                    <w:lang w:val="en-US"/>
                  </w:rPr>
                  <w:fldChar w:fldCharType="end"/>
                </m:r>
              </m:sup>
            </m:sSup>
            <m:r>
              <m:rPr>
                <m:sty m:val="p"/>
              </m:rPr>
              <w:rPr>
                <w:rFonts w:ascii="Cambria Math" w:hAnsi="Cambria Math" w:cs="Times New Roman"/>
                <w:lang w:val="en-US"/>
              </w:rPr>
              <m:t>+TMB</m:t>
            </m:r>
          </m:e>
          <m:sup>
            <m:r>
              <m:rPr>
                <m:sty m:val="p"/>
              </m:rPr>
              <w:rPr>
                <w:rFonts w:ascii="Cambria Math" w:hAnsi="Cambria Math" w:cs="NimbusSanL-Regu"/>
                <w:sz w:val="22"/>
              </w:rPr>
              <w:fldChar w:fldCharType="begin"/>
            </m:r>
            <m:r>
              <m:rPr>
                <m:sty m:val="p"/>
              </m:rPr>
              <w:rPr>
                <w:rFonts w:ascii="Cambria Math" w:hAnsi="Cambria Math" w:cs="NimbusSanL-Regu"/>
                <w:sz w:val="22"/>
              </w:rPr>
              <m:t xml:space="preserve"> </m:t>
            </m:r>
            <m:r>
              <m:rPr>
                <m:sty m:val="p"/>
              </m:rPr>
              <w:rPr>
                <w:rFonts w:ascii="Cambria Math" w:hAnsi="Cambria Math" w:cs="NimbusSanL-Regu" w:hint="eastAsia"/>
                <w:sz w:val="22"/>
              </w:rPr>
              <m:t>= 2 \* ROMAN</m:t>
            </m:r>
            <m:r>
              <m:rPr>
                <m:sty m:val="p"/>
              </m:rPr>
              <w:rPr>
                <w:rFonts w:ascii="Cambria Math" w:hAnsi="Cambria Math" w:cs="NimbusSanL-Regu"/>
                <w:sz w:val="22"/>
              </w:rPr>
              <m:t xml:space="preserve"> </m:t>
            </m:r>
            <m:r>
              <m:rPr>
                <m:sty m:val="p"/>
              </m:rPr>
              <w:rPr>
                <w:rFonts w:ascii="Cambria Math" w:hAnsi="Cambria Math" w:cs="NimbusSanL-Regu"/>
                <w:sz w:val="22"/>
              </w:rPr>
              <w:fldChar w:fldCharType="separate"/>
            </m:r>
            <m:r>
              <m:rPr>
                <m:sty m:val="p"/>
              </m:rPr>
              <w:rPr>
                <w:rFonts w:ascii="Cambria Math" w:hAnsi="Cambria Math" w:cs="NimbusSanL-Regu"/>
                <w:noProof/>
                <w:sz w:val="22"/>
              </w:rPr>
              <m:t>II</m:t>
            </m:r>
            <m:r>
              <m:rPr>
                <m:sty m:val="p"/>
              </m:rPr>
              <w:rPr>
                <w:rFonts w:ascii="Cambria Math" w:hAnsi="Cambria Math" w:cs="NimbusSanL-Regu"/>
                <w:sz w:val="22"/>
              </w:rPr>
              <w:fldChar w:fldCharType="end"/>
            </m:r>
          </m:sup>
        </m:sSup>
      </m:oMath>
      <w:r w:rsidR="004C6B9B">
        <w:rPr>
          <w:rFonts w:cs="Times New Roman"/>
          <w:lang w:val="en-US"/>
        </w:rPr>
        <w:tab/>
      </w:r>
      <w:r w:rsidR="004C6B9B">
        <w:rPr>
          <w:rFonts w:cs="Times New Roman"/>
          <w:lang w:val="en-US"/>
        </w:rPr>
        <w:tab/>
      </w:r>
      <w:r w:rsidR="004C6B9B">
        <w:rPr>
          <w:rFonts w:cs="Times New Roman"/>
          <w:lang w:val="en-US"/>
        </w:rPr>
        <w:tab/>
      </w:r>
      <w:r w:rsidR="004C6B9B">
        <w:rPr>
          <w:rFonts w:cs="Times New Roman"/>
          <w:lang w:val="en-US"/>
        </w:rPr>
        <w:tab/>
      </w:r>
      <w:r w:rsidR="004C6B9B">
        <w:rPr>
          <w:rFonts w:cs="Times New Roman"/>
          <w:lang w:val="en-US"/>
        </w:rPr>
        <w:tab/>
      </w:r>
      <w:r w:rsidR="004C6B9B">
        <w:rPr>
          <w:rFonts w:cs="Times New Roman"/>
          <w:lang w:val="en-US"/>
        </w:rPr>
        <w:tab/>
      </w:r>
      <w:r w:rsidR="004C6B9B">
        <w:rPr>
          <w:rFonts w:cs="Times New Roman"/>
          <w:lang w:val="en-US"/>
        </w:rPr>
        <w:tab/>
      </w:r>
      <w:r w:rsidR="004C6B9B">
        <w:rPr>
          <w:rFonts w:cs="Times New Roman"/>
          <w:lang w:val="en-US"/>
        </w:rPr>
        <w:tab/>
      </w:r>
      <w:r w:rsidR="004C6B9B" w:rsidRPr="00EF10EB">
        <w:rPr>
          <w:rFonts w:cs="Times New Roman"/>
          <w:b/>
          <w:lang w:val="en-US"/>
        </w:rPr>
        <w:t>( 2 )</w:t>
      </w:r>
    </w:p>
    <w:p w14:paraId="4AFF7543" w14:textId="77777777" w:rsidR="004C6B9B" w:rsidRDefault="004C6B9B" w:rsidP="004C6B9B">
      <w:pPr>
        <w:rPr>
          <w:rFonts w:cs="Times New Roman"/>
          <w:lang w:val="en-US"/>
        </w:rPr>
      </w:pPr>
      <w:r>
        <w:rPr>
          <w:rFonts w:cs="Times New Roman"/>
          <w:lang w:val="en-US"/>
        </w:rPr>
        <w:t>Where</w:t>
      </w:r>
    </w:p>
    <w:p w14:paraId="454259CA" w14:textId="77777777" w:rsidR="004C6B9B" w:rsidRDefault="007E3FD6" w:rsidP="004C6B9B">
      <w:pPr>
        <w:ind w:left="720" w:firstLine="720"/>
        <w:rPr>
          <w:rFonts w:cs="Times New Roman"/>
          <w:lang w:val="en-US"/>
        </w:rPr>
      </w:pPr>
      <m:oMath>
        <m:sSup>
          <m:sSupPr>
            <m:ctrlPr>
              <w:rPr>
                <w:rFonts w:ascii="Cambria Math" w:hAnsi="Cambria Math" w:cs="Times New Roman"/>
                <w:lang w:val="en-US"/>
              </w:rPr>
            </m:ctrlPr>
          </m:sSupPr>
          <m:e>
            <m:r>
              <m:rPr>
                <m:sty m:val="p"/>
              </m:rPr>
              <w:rPr>
                <w:rFonts w:ascii="Cambria Math" w:hAnsi="Cambria Math" w:cs="Times New Roman"/>
                <w:lang w:val="en-US"/>
              </w:rPr>
              <m:t>TMB</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II</m:t>
            </m:r>
            <m:r>
              <m:rPr>
                <m:sty m:val="p"/>
              </m:rPr>
              <w:rPr>
                <w:rFonts w:ascii="Cambria Math" w:hAnsi="Cambria Math" w:cs="Times New Roman"/>
                <w:lang w:val="en-US"/>
              </w:rPr>
              <w:fldChar w:fldCharType="end"/>
            </m:r>
          </m:sup>
        </m:sSup>
        <m:r>
          <w:rPr>
            <w:rFonts w:ascii="Cambria Math" w:hAnsi="Cambria Math" w:cs="Times New Roman"/>
            <w:lang w:val="en-US"/>
          </w:rPr>
          <m:t>=</m:t>
        </m:r>
        <m:sSup>
          <m:sSupPr>
            <m:ctrlPr>
              <w:rPr>
                <w:rFonts w:ascii="Cambria Math" w:hAnsi="Cambria Math" w:cs="Times New Roman"/>
                <w:lang w:val="en-US"/>
              </w:rPr>
            </m:ctrlPr>
          </m:sSupPr>
          <m:e>
            <m:r>
              <m:rPr>
                <m:sty m:val="p"/>
              </m:rPr>
              <w:rPr>
                <w:rFonts w:ascii="Cambria Math" w:hAnsi="Cambria Math" w:cs="Times New Roman"/>
                <w:lang w:val="en-US"/>
              </w:rPr>
              <m:t>SMB</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II</m:t>
            </m:r>
            <m:r>
              <m:rPr>
                <m:sty m:val="p"/>
              </m:rPr>
              <w:rPr>
                <w:rFonts w:ascii="Cambria Math" w:hAnsi="Cambria Math" w:cs="Times New Roman"/>
                <w:lang w:val="en-US"/>
              </w:rPr>
              <w:fldChar w:fldCharType="end"/>
            </m:r>
          </m:sup>
        </m:sSup>
        <m:r>
          <w:rPr>
            <w:rFonts w:ascii="Cambria Math" w:hAnsi="Cambria Math" w:cs="Times New Roman"/>
            <w:lang w:val="en-US"/>
          </w:rPr>
          <m:t>-</m:t>
        </m:r>
        <m:sSup>
          <m:sSupPr>
            <m:ctrlPr>
              <w:rPr>
                <w:rFonts w:ascii="Cambria Math" w:hAnsi="Cambria Math" w:cs="Times New Roman"/>
                <w:lang w:val="en-US"/>
              </w:rPr>
            </m:ctrlPr>
          </m:sSupPr>
          <m:e>
            <m:r>
              <m:rPr>
                <m:sty m:val="p"/>
              </m:rPr>
              <w:rPr>
                <w:rFonts w:ascii="Cambria Math" w:hAnsi="Cambria Math" w:cs="Times New Roman"/>
                <w:lang w:val="en-US"/>
              </w:rPr>
              <m:t>F</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II</m:t>
            </m:r>
            <m:r>
              <m:rPr>
                <m:sty m:val="p"/>
              </m:rPr>
              <w:rPr>
                <w:rFonts w:ascii="Cambria Math" w:hAnsi="Cambria Math" w:cs="Times New Roman"/>
                <w:lang w:val="en-US"/>
              </w:rPr>
              <w:fldChar w:fldCharType="end"/>
            </m:r>
          </m:sup>
        </m:sSup>
      </m:oMath>
      <w:r w:rsidR="004C6B9B">
        <w:rPr>
          <w:rFonts w:cs="Times New Roman"/>
          <w:lang w:val="en-US"/>
        </w:rPr>
        <w:tab/>
      </w:r>
      <w:r w:rsidR="004C6B9B">
        <w:rPr>
          <w:rFonts w:cs="Times New Roman"/>
          <w:lang w:val="en-US"/>
        </w:rPr>
        <w:tab/>
      </w:r>
      <w:r w:rsidR="004C6B9B">
        <w:rPr>
          <w:rFonts w:cs="Times New Roman"/>
          <w:lang w:val="en-US"/>
        </w:rPr>
        <w:tab/>
      </w:r>
      <w:r w:rsidR="004C6B9B">
        <w:rPr>
          <w:rFonts w:cs="Times New Roman"/>
          <w:lang w:val="en-US"/>
        </w:rPr>
        <w:tab/>
      </w:r>
      <w:r w:rsidR="004C6B9B">
        <w:rPr>
          <w:rFonts w:cs="Times New Roman"/>
          <w:lang w:val="en-US"/>
        </w:rPr>
        <w:tab/>
      </w:r>
      <w:r w:rsidR="004C6B9B">
        <w:rPr>
          <w:rFonts w:cs="Times New Roman"/>
          <w:lang w:val="en-US"/>
        </w:rPr>
        <w:tab/>
      </w:r>
      <w:r w:rsidR="004C6B9B">
        <w:rPr>
          <w:rFonts w:cs="Times New Roman"/>
          <w:lang w:val="en-US"/>
        </w:rPr>
        <w:tab/>
      </w:r>
      <w:r w:rsidR="004C6B9B">
        <w:rPr>
          <w:rFonts w:cs="Times New Roman"/>
          <w:lang w:val="en-US"/>
        </w:rPr>
        <w:tab/>
      </w:r>
      <w:r w:rsidR="00391439">
        <w:rPr>
          <w:rFonts w:cs="Times New Roman"/>
          <w:lang w:val="en-US"/>
        </w:rPr>
        <w:tab/>
      </w:r>
      <w:r w:rsidR="00391439">
        <w:rPr>
          <w:rFonts w:cs="Times New Roman"/>
          <w:lang w:val="en-US"/>
        </w:rPr>
        <w:tab/>
      </w:r>
      <w:r w:rsidR="00391439">
        <w:rPr>
          <w:rFonts w:cs="Times New Roman"/>
          <w:lang w:val="en-US"/>
        </w:rPr>
        <w:tab/>
      </w:r>
      <w:r w:rsidR="004C6B9B" w:rsidRPr="00EF10EB">
        <w:rPr>
          <w:rFonts w:cs="Times New Roman"/>
          <w:b/>
          <w:lang w:val="en-US"/>
        </w:rPr>
        <w:t>( 3 )</w:t>
      </w:r>
    </w:p>
    <w:p w14:paraId="1D7B7B0B" w14:textId="77777777" w:rsidR="004C6B9B" w:rsidRDefault="004C6B9B" w:rsidP="004C6B9B">
      <w:pPr>
        <w:rPr>
          <w:rFonts w:cs="Times New Roman"/>
          <w:lang w:val="en-US"/>
        </w:rPr>
      </w:pPr>
      <w:r>
        <w:rPr>
          <w:rFonts w:cs="Times New Roman"/>
          <w:lang w:val="en-US"/>
        </w:rPr>
        <w:t>And</w:t>
      </w:r>
    </w:p>
    <w:p w14:paraId="252C149D" w14:textId="77777777" w:rsidR="004C6B9B" w:rsidRDefault="007E3FD6" w:rsidP="004C6B9B">
      <w:pPr>
        <w:ind w:left="1440"/>
        <w:rPr>
          <w:rFonts w:cs="Times New Roman"/>
          <w:lang w:val="en-US"/>
        </w:rPr>
      </w:pPr>
      <m:oMath>
        <m:sSup>
          <m:sSupPr>
            <m:ctrlPr>
              <w:rPr>
                <w:rFonts w:ascii="Cambria Math" w:hAnsi="Cambria Math" w:cs="Times New Roman"/>
                <w:lang w:val="en-US"/>
              </w:rPr>
            </m:ctrlPr>
          </m:sSupPr>
          <m:e>
            <m:r>
              <m:rPr>
                <m:sty m:val="p"/>
              </m:rPr>
              <w:rPr>
                <w:rFonts w:ascii="Cambria Math" w:hAnsi="Cambria Math" w:cs="Times New Roman"/>
                <w:lang w:val="en-US"/>
              </w:rPr>
              <m:t>TMB</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1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m:t>
            </m:r>
            <m:r>
              <m:rPr>
                <m:sty m:val="p"/>
              </m:rPr>
              <w:rPr>
                <w:rFonts w:ascii="Cambria Math" w:hAnsi="Cambria Math" w:cs="Times New Roman"/>
                <w:lang w:val="en-US"/>
              </w:rPr>
              <w:fldChar w:fldCharType="end"/>
            </m:r>
          </m:sup>
        </m:sSup>
        <m:r>
          <w:rPr>
            <w:rFonts w:ascii="Cambria Math" w:hAnsi="Cambria Math" w:cs="Times New Roman"/>
            <w:lang w:val="en-US"/>
          </w:rPr>
          <m:t>=</m:t>
        </m:r>
        <m:sSup>
          <m:sSupPr>
            <m:ctrlPr>
              <w:rPr>
                <w:rFonts w:ascii="Cambria Math" w:hAnsi="Cambria Math" w:cs="Times New Roman"/>
                <w:lang w:val="en-US"/>
              </w:rPr>
            </m:ctrlPr>
          </m:sSupPr>
          <m:e>
            <m:r>
              <m:rPr>
                <m:sty m:val="p"/>
              </m:rPr>
              <w:rPr>
                <w:rFonts w:ascii="Cambria Math" w:hAnsi="Cambria Math" w:cs="Times New Roman"/>
                <w:lang w:val="en-US"/>
              </w:rPr>
              <m:t>SMB</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1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m:t>
            </m:r>
            <m:r>
              <m:rPr>
                <m:sty m:val="p"/>
              </m:rPr>
              <w:rPr>
                <w:rFonts w:ascii="Cambria Math" w:hAnsi="Cambria Math" w:cs="Times New Roman"/>
                <w:lang w:val="en-US"/>
              </w:rPr>
              <w:fldChar w:fldCharType="end"/>
            </m:r>
          </m:sup>
        </m:sSup>
        <m:r>
          <w:rPr>
            <w:rFonts w:ascii="Cambria Math" w:hAnsi="Cambria Math" w:cs="Times New Roman"/>
            <w:lang w:val="en-US"/>
          </w:rPr>
          <m:t>+</m:t>
        </m:r>
        <m:sSup>
          <m:sSupPr>
            <m:ctrlPr>
              <w:rPr>
                <w:rFonts w:ascii="Cambria Math" w:hAnsi="Cambria Math" w:cs="Times New Roman"/>
                <w:lang w:val="en-US"/>
              </w:rPr>
            </m:ctrlPr>
          </m:sSupPr>
          <m:e>
            <m:r>
              <m:rPr>
                <m:sty m:val="p"/>
              </m:rPr>
              <w:rPr>
                <w:rFonts w:ascii="Cambria Math" w:hAnsi="Cambria Math" w:cs="Times New Roman"/>
                <w:lang w:val="en-US"/>
              </w:rPr>
              <m:t>F</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II</m:t>
            </m:r>
            <m:r>
              <m:rPr>
                <m:sty m:val="p"/>
              </m:rPr>
              <w:rPr>
                <w:rFonts w:ascii="Cambria Math" w:hAnsi="Cambria Math" w:cs="Times New Roman"/>
                <w:lang w:val="en-US"/>
              </w:rPr>
              <w:fldChar w:fldCharType="end"/>
            </m:r>
          </m:sup>
        </m:sSup>
        <m:r>
          <w:rPr>
            <w:rFonts w:ascii="Cambria Math" w:hAnsi="Cambria Math" w:cs="Times New Roman"/>
            <w:lang w:val="en-US"/>
          </w:rPr>
          <m:t>-</m:t>
        </m:r>
        <m:sSup>
          <m:sSupPr>
            <m:ctrlPr>
              <w:rPr>
                <w:rFonts w:ascii="Cambria Math" w:hAnsi="Cambria Math" w:cs="Times New Roman"/>
                <w:lang w:val="en-US"/>
              </w:rPr>
            </m:ctrlPr>
          </m:sSupPr>
          <m:e>
            <m:r>
              <m:rPr>
                <m:sty m:val="p"/>
              </m:rPr>
              <w:rPr>
                <w:rFonts w:ascii="Cambria Math" w:hAnsi="Cambria Math" w:cs="Times New Roman"/>
                <w:lang w:val="en-US"/>
              </w:rPr>
              <m:t>F</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1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m:t>
            </m:r>
            <m:r>
              <m:rPr>
                <m:sty m:val="p"/>
              </m:rPr>
              <w:rPr>
                <w:rFonts w:ascii="Cambria Math" w:hAnsi="Cambria Math" w:cs="Times New Roman"/>
                <w:lang w:val="en-US"/>
              </w:rPr>
              <w:fldChar w:fldCharType="end"/>
            </m:r>
          </m:sup>
        </m:sSup>
      </m:oMath>
      <w:r w:rsidR="004C6B9B">
        <w:rPr>
          <w:rFonts w:cs="Times New Roman"/>
          <w:lang w:val="en-US"/>
        </w:rPr>
        <w:tab/>
      </w:r>
      <w:r w:rsidR="004C6B9B">
        <w:rPr>
          <w:rFonts w:cs="Times New Roman"/>
          <w:lang w:val="en-US"/>
        </w:rPr>
        <w:tab/>
      </w:r>
      <w:r w:rsidR="004C6B9B">
        <w:rPr>
          <w:rFonts w:cs="Times New Roman"/>
          <w:lang w:val="en-US"/>
        </w:rPr>
        <w:tab/>
      </w:r>
      <w:r w:rsidR="004C6B9B">
        <w:rPr>
          <w:rFonts w:cs="Times New Roman"/>
          <w:lang w:val="en-US"/>
        </w:rPr>
        <w:tab/>
      </w:r>
      <w:r w:rsidR="004C6B9B">
        <w:rPr>
          <w:rFonts w:cs="Times New Roman"/>
          <w:lang w:val="en-US"/>
        </w:rPr>
        <w:tab/>
      </w:r>
      <w:r w:rsidR="004C6B9B">
        <w:rPr>
          <w:rFonts w:cs="Times New Roman"/>
          <w:lang w:val="en-US"/>
        </w:rPr>
        <w:tab/>
      </w:r>
      <w:r w:rsidR="004C6B9B">
        <w:rPr>
          <w:rFonts w:cs="Times New Roman"/>
          <w:lang w:val="en-US"/>
        </w:rPr>
        <w:tab/>
      </w:r>
      <w:r w:rsidR="00391439">
        <w:rPr>
          <w:rFonts w:cs="Times New Roman"/>
          <w:lang w:val="en-US"/>
        </w:rPr>
        <w:tab/>
      </w:r>
      <w:r w:rsidR="00391439">
        <w:rPr>
          <w:rFonts w:cs="Times New Roman"/>
          <w:lang w:val="en-US"/>
        </w:rPr>
        <w:tab/>
      </w:r>
      <w:r w:rsidR="00391439">
        <w:rPr>
          <w:rFonts w:cs="Times New Roman"/>
          <w:lang w:val="en-US"/>
        </w:rPr>
        <w:tab/>
      </w:r>
      <w:r w:rsidR="004C6B9B" w:rsidRPr="00EF10EB">
        <w:rPr>
          <w:rFonts w:cs="Times New Roman"/>
          <w:b/>
          <w:lang w:val="en-US"/>
        </w:rPr>
        <w:t>( 4 )</w:t>
      </w:r>
    </w:p>
    <w:p w14:paraId="271F86AE" w14:textId="00BDDE46" w:rsidR="004C6B9B" w:rsidRPr="00B47E90" w:rsidRDefault="00391439" w:rsidP="004C6B9B">
      <w:pPr>
        <w:rPr>
          <w:rFonts w:cs="Times New Roman"/>
          <w:lang w:val="en-US"/>
        </w:rPr>
      </w:pPr>
      <w:r>
        <w:rPr>
          <w:rFonts w:cs="Times New Roman"/>
          <w:lang w:val="en-US"/>
        </w:rPr>
        <w:t xml:space="preserve">in which </w:t>
      </w:r>
      <m:oMath>
        <m:sSup>
          <m:sSupPr>
            <m:ctrlPr>
              <w:rPr>
                <w:rFonts w:ascii="Cambria Math" w:hAnsi="Cambria Math" w:cs="Times New Roman"/>
                <w:lang w:val="en-US"/>
              </w:rPr>
            </m:ctrlPr>
          </m:sSupPr>
          <m:e>
            <m:r>
              <m:rPr>
                <m:sty m:val="p"/>
              </m:rPr>
              <w:rPr>
                <w:rFonts w:ascii="Cambria Math" w:hAnsi="Cambria Math" w:cs="Times New Roman"/>
                <w:lang w:val="en-US"/>
              </w:rPr>
              <m:t>F</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II</m:t>
            </m:r>
            <m:r>
              <m:rPr>
                <m:sty m:val="p"/>
              </m:rPr>
              <w:rPr>
                <w:rFonts w:ascii="Cambria Math" w:hAnsi="Cambria Math" w:cs="Times New Roman"/>
                <w:lang w:val="en-US"/>
              </w:rPr>
              <w:fldChar w:fldCharType="end"/>
            </m:r>
          </m:sup>
        </m:sSup>
      </m:oMath>
      <w:r w:rsidR="004C6B9B">
        <w:rPr>
          <w:rFonts w:cs="Times New Roman"/>
          <w:lang w:val="en-US"/>
        </w:rPr>
        <w:t xml:space="preserve"> refers to the ice flux across the 2000 m elevation contour, and </w:t>
      </w:r>
      <m:oMath>
        <m:sSup>
          <m:sSupPr>
            <m:ctrlPr>
              <w:rPr>
                <w:rFonts w:ascii="Cambria Math" w:hAnsi="Cambria Math" w:cs="Times New Roman"/>
                <w:lang w:val="en-US"/>
              </w:rPr>
            </m:ctrlPr>
          </m:sSupPr>
          <m:e>
            <m:r>
              <m:rPr>
                <m:sty m:val="p"/>
              </m:rPr>
              <w:rPr>
                <w:rFonts w:ascii="Cambria Math" w:hAnsi="Cambria Math" w:cs="Times New Roman"/>
                <w:lang w:val="en-US"/>
              </w:rPr>
              <m:t>F</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1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m:t>
            </m:r>
            <m:r>
              <m:rPr>
                <m:sty m:val="p"/>
              </m:rPr>
              <w:rPr>
                <w:rFonts w:ascii="Cambria Math" w:hAnsi="Cambria Math" w:cs="Times New Roman"/>
                <w:lang w:val="en-US"/>
              </w:rPr>
              <w:fldChar w:fldCharType="end"/>
            </m:r>
          </m:sup>
        </m:sSup>
      </m:oMath>
      <w:r w:rsidR="004C6B9B">
        <w:rPr>
          <w:rFonts w:cs="Times New Roman"/>
          <w:lang w:val="en-US"/>
        </w:rPr>
        <w:t xml:space="preserve"> refers to the ice flow across the flux gate. </w:t>
      </w:r>
      <w:r w:rsidR="004C6B9B" w:rsidRPr="00B47E90">
        <w:rPr>
          <w:rFonts w:cs="Times New Roman"/>
          <w:lang w:val="en-US"/>
        </w:rPr>
        <w:t xml:space="preserve">Note that </w:t>
      </w:r>
      <m:oMath>
        <m:sSup>
          <m:sSupPr>
            <m:ctrlPr>
              <w:rPr>
                <w:rFonts w:ascii="Cambria Math" w:hAnsi="Cambria Math" w:cs="Times New Roman"/>
                <w:lang w:val="en-US"/>
              </w:rPr>
            </m:ctrlPr>
          </m:sSupPr>
          <m:e>
            <m:r>
              <m:rPr>
                <m:sty m:val="p"/>
              </m:rPr>
              <w:rPr>
                <w:rFonts w:ascii="Cambria Math" w:hAnsi="Cambria Math" w:cs="Times New Roman"/>
                <w:lang w:val="en-US"/>
              </w:rPr>
              <m:t>F</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II</m:t>
            </m:r>
            <m:r>
              <m:rPr>
                <m:sty m:val="p"/>
              </m:rPr>
              <w:rPr>
                <w:rFonts w:ascii="Cambria Math" w:hAnsi="Cambria Math" w:cs="Times New Roman"/>
                <w:lang w:val="en-US"/>
              </w:rPr>
              <w:fldChar w:fldCharType="end"/>
            </m:r>
          </m:sup>
        </m:sSup>
      </m:oMath>
      <w:r w:rsidR="004C6B9B" w:rsidRPr="00B47E90">
        <w:rPr>
          <w:rFonts w:cs="Times New Roman"/>
          <w:lang w:val="en-US"/>
        </w:rPr>
        <w:t xml:space="preserve"> is cancelled if the study area includes both the region</w:t>
      </w:r>
      <w:r w:rsidR="004C6B9B">
        <w:rPr>
          <w:rFonts w:cs="Times New Roman" w:hint="eastAsia"/>
          <w:lang w:val="en-US"/>
        </w:rPr>
        <w:t>s</w:t>
      </w:r>
      <w:r w:rsidR="004C6B9B" w:rsidRPr="00B47E90">
        <w:rPr>
          <w:rFonts w:cs="Times New Roman"/>
          <w:lang w:val="en-US"/>
        </w:rPr>
        <w:t xml:space="preserve"> below and above </w:t>
      </w:r>
      <w:r w:rsidR="004C6B9B">
        <w:rPr>
          <w:rFonts w:cs="Times New Roman"/>
          <w:lang w:val="en-US"/>
        </w:rPr>
        <w:t xml:space="preserve">the </w:t>
      </w:r>
      <w:r w:rsidR="004C6B9B" w:rsidRPr="00B47E90">
        <w:rPr>
          <w:rFonts w:cs="Times New Roman"/>
          <w:lang w:val="en-US"/>
        </w:rPr>
        <w:t xml:space="preserve">2000m contour, but </w:t>
      </w:r>
      <m:oMath>
        <m:sSup>
          <m:sSupPr>
            <m:ctrlPr>
              <w:rPr>
                <w:rFonts w:ascii="Cambria Math" w:hAnsi="Cambria Math" w:cs="Times New Roman"/>
                <w:lang w:val="en-US"/>
              </w:rPr>
            </m:ctrlPr>
          </m:sSupPr>
          <m:e>
            <m:r>
              <m:rPr>
                <m:sty m:val="p"/>
              </m:rPr>
              <w:rPr>
                <w:rFonts w:ascii="Cambria Math" w:hAnsi="Cambria Math" w:cs="Times New Roman"/>
                <w:lang w:val="en-US"/>
              </w:rPr>
              <m:t>F</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II</m:t>
            </m:r>
            <m:r>
              <m:rPr>
                <m:sty m:val="p"/>
              </m:rPr>
              <w:rPr>
                <w:rFonts w:ascii="Cambria Math" w:hAnsi="Cambria Math" w:cs="Times New Roman"/>
                <w:lang w:val="en-US"/>
              </w:rPr>
              <w:fldChar w:fldCharType="end"/>
            </m:r>
          </m:sup>
        </m:sSup>
      </m:oMath>
      <w:r>
        <w:rPr>
          <w:rFonts w:cs="Times New Roman"/>
          <w:lang w:val="en-US"/>
        </w:rPr>
        <w:t xml:space="preserve"> </w:t>
      </w:r>
      <w:r w:rsidR="004C6B9B" w:rsidRPr="00B47E90">
        <w:rPr>
          <w:rFonts w:cs="Times New Roman"/>
          <w:lang w:val="en-US"/>
        </w:rPr>
        <w:t xml:space="preserve">has to be considered when the </w:t>
      </w:r>
      <w:r>
        <w:rPr>
          <w:rFonts w:cs="Times New Roman"/>
          <w:lang w:val="en-US"/>
        </w:rPr>
        <w:t xml:space="preserve">upstream and downstream </w:t>
      </w:r>
      <w:r w:rsidR="004C6B9B" w:rsidRPr="00B47E90">
        <w:rPr>
          <w:rFonts w:cs="Times New Roman"/>
          <w:lang w:val="en-US"/>
        </w:rPr>
        <w:t>region</w:t>
      </w:r>
      <w:r>
        <w:rPr>
          <w:rFonts w:cs="Times New Roman"/>
          <w:lang w:val="en-US"/>
        </w:rPr>
        <w:t>s</w:t>
      </w:r>
      <w:r w:rsidR="004C6B9B" w:rsidRPr="00B47E90">
        <w:rPr>
          <w:rFonts w:cs="Times New Roman"/>
          <w:lang w:val="en-US"/>
        </w:rPr>
        <w:t xml:space="preserve"> </w:t>
      </w:r>
      <w:r>
        <w:rPr>
          <w:rFonts w:cs="Times New Roman"/>
          <w:lang w:val="en-US"/>
        </w:rPr>
        <w:t>are</w:t>
      </w:r>
      <w:r w:rsidR="004C6B9B" w:rsidRPr="00B47E90">
        <w:rPr>
          <w:rFonts w:cs="Times New Roman"/>
          <w:lang w:val="en-US"/>
        </w:rPr>
        <w:t xml:space="preserve"> </w:t>
      </w:r>
      <w:r>
        <w:rPr>
          <w:rFonts w:cs="Times New Roman"/>
          <w:lang w:val="en-US"/>
        </w:rPr>
        <w:t xml:space="preserve">considered </w:t>
      </w:r>
      <w:r w:rsidR="004C6B9B" w:rsidRPr="00B47E90">
        <w:rPr>
          <w:rFonts w:cs="Times New Roman"/>
          <w:lang w:val="en-US"/>
        </w:rPr>
        <w:t xml:space="preserve">separately. </w:t>
      </w:r>
      <w:r w:rsidR="004C6B9B">
        <w:rPr>
          <w:rFonts w:cs="Times New Roman"/>
          <w:lang w:val="en-US"/>
        </w:rPr>
        <w:t xml:space="preserve">As described above, we assume that SMB changes downstream of the Enderlin-14 flux gates are negligible and that </w:t>
      </w:r>
      <m:oMath>
        <m:sSup>
          <m:sSupPr>
            <m:ctrlPr>
              <w:rPr>
                <w:rFonts w:ascii="Cambria Math" w:hAnsi="Cambria Math" w:cs="Times New Roman"/>
                <w:lang w:val="en-US"/>
              </w:rPr>
            </m:ctrlPr>
          </m:sSupPr>
          <m:e>
            <m:r>
              <m:rPr>
                <m:sty m:val="p"/>
              </m:rPr>
              <w:rPr>
                <w:rFonts w:ascii="Cambria Math" w:hAnsi="Cambria Math" w:cs="Times New Roman"/>
                <w:lang w:val="en-US"/>
              </w:rPr>
              <m:t>F</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1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m:t>
            </m:r>
            <m:r>
              <m:rPr>
                <m:sty m:val="p"/>
              </m:rPr>
              <w:rPr>
                <w:rFonts w:ascii="Cambria Math" w:hAnsi="Cambria Math" w:cs="Times New Roman"/>
                <w:lang w:val="en-US"/>
              </w:rPr>
              <w:fldChar w:fldCharType="end"/>
            </m:r>
          </m:sup>
        </m:sSup>
        <m:r>
          <w:rPr>
            <w:rFonts w:ascii="Cambria Math" w:hAnsi="Cambria Math" w:cs="Times New Roman"/>
            <w:lang w:val="en-US"/>
          </w:rPr>
          <m:t>=</m:t>
        </m:r>
        <m:r>
          <m:rPr>
            <m:sty m:val="p"/>
          </m:rPr>
          <w:rPr>
            <w:rFonts w:ascii="Cambria Math" w:hAnsi="Cambria Math" w:cs="Times New Roman"/>
            <w:lang w:val="en-US"/>
          </w:rPr>
          <m:t>D</m:t>
        </m:r>
      </m:oMath>
      <w:r w:rsidR="004C6B9B">
        <w:rPr>
          <w:rFonts w:cs="Times New Roman"/>
          <w:lang w:val="en-US"/>
        </w:rPr>
        <w:t>.</w:t>
      </w:r>
    </w:p>
    <w:p w14:paraId="7F7E8B29" w14:textId="77777777" w:rsidR="004C6B9B" w:rsidRDefault="004C6B9B" w:rsidP="004C6B9B">
      <w:pPr>
        <w:rPr>
          <w:lang w:val="en-US"/>
        </w:rPr>
      </w:pPr>
      <w:r>
        <w:rPr>
          <w:rFonts w:cs="Times New Roman"/>
          <w:lang w:val="en-US"/>
        </w:rPr>
        <w:lastRenderedPageBreak/>
        <w:t>In order to fit the temporal resolution of the modeled SMB data, we interpolate the yearly D on a monthly basis. Significant seasonal variations in ice velocity have been observed along Greenland’s marine-terminating outlet glaciers</w:t>
      </w:r>
      <w:r>
        <w:rPr>
          <w:noProof/>
        </w:rPr>
        <w:t xml:space="preserve"> </w:t>
      </w:r>
      <w:r>
        <w:rPr>
          <w:rFonts w:cs="Times New Roman"/>
          <w:lang w:val="en-US"/>
        </w:rPr>
        <w:t>(</w:t>
      </w:r>
      <w:r>
        <w:rPr>
          <w:noProof/>
        </w:rPr>
        <w:t xml:space="preserve">Moon et al., 2014). However, since we focus mostly on long-term changes in mass in this study, monthly variations in D should have a negligible influence on our analysis and we assume that D is approximately constant throughout the year. The monthly </w:t>
      </w:r>
      <w:r>
        <w:rPr>
          <w:rFonts w:cs="Times New Roman"/>
          <w:lang w:val="en-US"/>
        </w:rPr>
        <w:t xml:space="preserve">GRACE data represent the gravity field of Earth at that particular month. By subtracting the gravity field from a reference period (e.g. the 2003 – 2014 average), the gravity variations with respect to this reference can be obtained. These can be converted to mass variations assuming that all mass variation takes place in a thin layer near to the Earth’s surface. Contrary to the GRACE data, the SMB, D and TMB are estimates of rates of mass change (i.e., mass flux) in Gt per month. Hence </w:t>
      </w:r>
      <w:r>
        <w:rPr>
          <w:lang w:val="en-US"/>
        </w:rPr>
        <w:t>in order to compare with GRACE, one has to integrate the SMB and D from a certain month (or year), which yields:</w:t>
      </w:r>
    </w:p>
    <w:p w14:paraId="34ADAED0" w14:textId="77777777" w:rsidR="004C6B9B" w:rsidRPr="008A6EBF" w:rsidRDefault="004C6B9B" w:rsidP="004C6B9B">
      <w:pPr>
        <w:jc w:val="right"/>
      </w:pPr>
      <m:oMath>
        <m:r>
          <m:rPr>
            <m:sty m:val="p"/>
          </m:rPr>
          <w:rPr>
            <w:rFonts w:ascii="Cambria Math" w:hAnsi="Cambria Math" w:cs="Times New Roman"/>
            <w:szCs w:val="24"/>
          </w:rPr>
          <m:t>Δ</m:t>
        </m:r>
        <m:sSub>
          <m:sSubPr>
            <m:ctrlPr>
              <w:rPr>
                <w:rFonts w:ascii="Cambria Math" w:hAnsi="Cambria Math" w:cs="Times New Roman"/>
                <w:i/>
                <w:szCs w:val="24"/>
              </w:rPr>
            </m:ctrlPr>
          </m:sSubPr>
          <m:e>
            <m:r>
              <m:rPr>
                <m:sty m:val="p"/>
              </m:rPr>
              <w:rPr>
                <w:rFonts w:ascii="Cambria Math" w:hAnsi="Cambria Math" w:cs="Times New Roman"/>
                <w:szCs w:val="24"/>
              </w:rPr>
              <m:t>TMB</m:t>
            </m:r>
          </m:e>
          <m:sub>
            <m:r>
              <w:rPr>
                <w:rFonts w:ascii="Cambria Math" w:hAnsi="Cambria Math" w:cs="Times New Roman"/>
                <w:szCs w:val="24"/>
              </w:rPr>
              <m:t>i</m:t>
            </m:r>
          </m:sub>
        </m:sSub>
        <m:r>
          <w:rPr>
            <w:rFonts w:ascii="Cambria Math" w:hAnsi="Cambria Math" w:cs="Times New Roman"/>
            <w:szCs w:val="24"/>
          </w:rPr>
          <m:t>=</m:t>
        </m:r>
        <m:nary>
          <m:naryPr>
            <m:limLoc m:val="undOvr"/>
            <m:ctrlPr>
              <w:rPr>
                <w:rFonts w:ascii="Cambria Math" w:hAnsi="Cambria Math" w:cs="Times New Roman"/>
                <w:i/>
                <w:szCs w:val="24"/>
              </w:rPr>
            </m:ctrlPr>
          </m:naryPr>
          <m:sub>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0</m:t>
                </m:r>
              </m:sub>
            </m:sSub>
          </m:sub>
          <m:sup>
            <m:r>
              <w:rPr>
                <w:rFonts w:ascii="Cambria Math" w:hAnsi="Cambria Math" w:cs="Times New Roman"/>
                <w:szCs w:val="24"/>
              </w:rPr>
              <m:t>i</m:t>
            </m:r>
          </m:sup>
          <m:e>
            <m:r>
              <w:rPr>
                <w:rFonts w:ascii="Cambria Math" w:hAnsi="Cambria Math" w:cs="Times New Roman"/>
                <w:szCs w:val="24"/>
              </w:rPr>
              <m:t>(</m:t>
            </m:r>
            <m:sSub>
              <m:sSubPr>
                <m:ctrlPr>
                  <w:rPr>
                    <w:rFonts w:ascii="Cambria Math" w:hAnsi="Cambria Math" w:cs="Times New Roman"/>
                    <w:szCs w:val="24"/>
                  </w:rPr>
                </m:ctrlPr>
              </m:sSubPr>
              <m:e>
                <m:r>
                  <m:rPr>
                    <m:sty m:val="p"/>
                  </m:rPr>
                  <w:rPr>
                    <w:rFonts w:ascii="Cambria Math" w:hAnsi="Cambria Math" w:cs="Times New Roman"/>
                    <w:szCs w:val="24"/>
                  </w:rPr>
                  <m:t>SMB</m:t>
                </m:r>
              </m:e>
              <m:sub>
                <m:r>
                  <w:rPr>
                    <w:rFonts w:ascii="Cambria Math" w:hAnsi="Cambria Math" w:cs="Times New Roman"/>
                    <w:szCs w:val="24"/>
                  </w:rPr>
                  <m:t>t</m:t>
                </m:r>
              </m:sub>
            </m:sSub>
            <m:r>
              <w:rPr>
                <w:rFonts w:ascii="Cambria Math" w:hAnsi="Cambria Math" w:cs="Times New Roman"/>
                <w:szCs w:val="24"/>
              </w:rPr>
              <m:t>-</m:t>
            </m:r>
            <m:sSub>
              <m:sSubPr>
                <m:ctrlPr>
                  <w:rPr>
                    <w:rFonts w:ascii="Cambria Math" w:hAnsi="Cambria Math" w:cs="Times New Roman"/>
                    <w:szCs w:val="24"/>
                  </w:rPr>
                </m:ctrlPr>
              </m:sSubPr>
              <m:e>
                <m:r>
                  <m:rPr>
                    <m:sty m:val="p"/>
                  </m:rPr>
                  <w:rPr>
                    <w:rFonts w:ascii="Cambria Math" w:hAnsi="Cambria Math" w:cs="Times New Roman"/>
                    <w:szCs w:val="24"/>
                  </w:rPr>
                  <m:t>D</m:t>
                </m:r>
              </m:e>
              <m:sub>
                <m:r>
                  <w:rPr>
                    <w:rFonts w:ascii="Cambria Math" w:hAnsi="Cambria Math" w:cs="Times New Roman"/>
                    <w:szCs w:val="24"/>
                  </w:rPr>
                  <m:t>t</m:t>
                </m:r>
              </m:sub>
            </m:sSub>
            <m:r>
              <w:rPr>
                <w:rFonts w:ascii="Cambria Math" w:hAnsi="Cambria Math" w:cs="Times New Roman"/>
                <w:szCs w:val="24"/>
              </w:rPr>
              <m:t>)dt</m:t>
            </m:r>
          </m:e>
        </m:nary>
      </m:oMath>
      <w:r>
        <w:tab/>
      </w:r>
      <w:r>
        <w:tab/>
      </w:r>
      <w:r>
        <w:tab/>
      </w:r>
      <w:r>
        <w:tab/>
      </w:r>
      <w:r>
        <w:tab/>
      </w:r>
      <w:r>
        <w:tab/>
      </w:r>
      <w:r>
        <w:tab/>
      </w:r>
      <w:r>
        <w:tab/>
      </w:r>
      <w:r w:rsidRPr="007E3C38">
        <w:rPr>
          <w:b/>
        </w:rPr>
        <w:t>( 5 )</w:t>
      </w:r>
    </w:p>
    <w:p w14:paraId="0618326A" w14:textId="0F04CC58" w:rsidR="004C6B9B" w:rsidRDefault="004C6B9B" w:rsidP="004C6B9B">
      <w:pPr>
        <w:rPr>
          <w:rFonts w:cs="Times New Roman"/>
          <w:lang w:val="en-US"/>
        </w:rPr>
      </w:pPr>
      <w:r>
        <w:rPr>
          <w:rFonts w:cs="Times New Roman"/>
          <w:lang w:val="en-US"/>
        </w:rPr>
        <w:t xml:space="preserve">where </w:t>
      </w:r>
      <m:oMath>
        <m:r>
          <m:rPr>
            <m:sty m:val="p"/>
          </m:rPr>
          <w:rPr>
            <w:rFonts w:ascii="Cambria Math" w:hAnsi="Cambria Math" w:cs="Times New Roman"/>
            <w:szCs w:val="24"/>
            <w:lang w:val="en-US"/>
          </w:rPr>
          <m:t>Δ</m:t>
        </m:r>
        <m:sSub>
          <m:sSubPr>
            <m:ctrlPr>
              <w:rPr>
                <w:rFonts w:ascii="Cambria Math" w:hAnsi="Cambria Math" w:cs="Times New Roman"/>
                <w:i/>
                <w:szCs w:val="24"/>
                <w:lang w:val="en-US"/>
              </w:rPr>
            </m:ctrlPr>
          </m:sSubPr>
          <m:e>
            <m:r>
              <m:rPr>
                <m:sty m:val="p"/>
              </m:rPr>
              <w:rPr>
                <w:rFonts w:ascii="Cambria Math" w:hAnsi="Cambria Math" w:cs="Times New Roman"/>
                <w:szCs w:val="24"/>
                <w:lang w:val="en-US"/>
              </w:rPr>
              <m:t>TMB</m:t>
            </m:r>
          </m:e>
          <m:sub>
            <m:r>
              <w:rPr>
                <w:rFonts w:ascii="Cambria Math" w:hAnsi="Cambria Math" w:cs="Times New Roman"/>
                <w:szCs w:val="24"/>
                <w:lang w:val="en-US"/>
              </w:rPr>
              <m:t>i</m:t>
            </m:r>
          </m:sub>
        </m:sSub>
      </m:oMath>
      <w:r>
        <w:rPr>
          <w:rFonts w:cs="Times New Roman"/>
          <w:lang w:val="en-US"/>
        </w:rPr>
        <w:t xml:space="preserve"> is the cumulative mass change at month </w:t>
      </w:r>
      <w:r>
        <w:rPr>
          <w:rFonts w:cs="Times New Roman"/>
          <w:i/>
          <w:lang w:val="en-US"/>
        </w:rPr>
        <w:t>i</w:t>
      </w:r>
      <w:r>
        <w:rPr>
          <w:rFonts w:cs="Times New Roman"/>
          <w:lang w:val="en-US"/>
        </w:rPr>
        <w:t xml:space="preserve"> in IOM (unit is Gt) and the integration time period is from </w:t>
      </w:r>
      <w:r w:rsidR="00FB37B3">
        <w:rPr>
          <w:rFonts w:cs="Times New Roman"/>
          <w:lang w:val="en-US"/>
        </w:rPr>
        <w:t xml:space="preserve">a certain </w:t>
      </w:r>
      <w:r>
        <w:rPr>
          <w:rFonts w:cs="Times New Roman"/>
          <w:lang w:val="en-US"/>
        </w:rPr>
        <w:t xml:space="preserve">initial month </w:t>
      </w:r>
      <m:oMath>
        <m:sSub>
          <m:sSubPr>
            <m:ctrlPr>
              <w:rPr>
                <w:rFonts w:ascii="Cambria Math" w:hAnsi="Cambria Math" w:cs="Times New Roman"/>
                <w:i/>
                <w:szCs w:val="24"/>
                <w:lang w:val="en-US"/>
              </w:rPr>
            </m:ctrlPr>
          </m:sSubPr>
          <m:e>
            <m:r>
              <w:rPr>
                <w:rFonts w:ascii="Cambria Math" w:hAnsi="Cambria Math" w:cs="Times New Roman"/>
                <w:szCs w:val="24"/>
                <w:lang w:val="en-US"/>
              </w:rPr>
              <m:t>i</m:t>
            </m:r>
          </m:e>
          <m:sub>
            <m:r>
              <w:rPr>
                <w:rFonts w:ascii="Cambria Math" w:hAnsi="Cambria Math" w:cs="Times New Roman"/>
                <w:szCs w:val="24"/>
                <w:lang w:val="en-US"/>
              </w:rPr>
              <m:t>0</m:t>
            </m:r>
          </m:sub>
        </m:sSub>
      </m:oMath>
      <w:r>
        <w:rPr>
          <w:rFonts w:cs="Times New Roman"/>
          <w:szCs w:val="24"/>
          <w:lang w:val="en-US"/>
        </w:rPr>
        <w:t xml:space="preserve"> to month </w:t>
      </w:r>
      <m:oMath>
        <m:r>
          <w:rPr>
            <w:rFonts w:ascii="Cambria Math" w:hAnsi="Cambria Math" w:cs="Times New Roman"/>
            <w:szCs w:val="24"/>
            <w:lang w:val="en-US"/>
          </w:rPr>
          <m:t>i</m:t>
        </m:r>
      </m:oMath>
      <w:r>
        <w:rPr>
          <w:rFonts w:cs="Times New Roman"/>
          <w:lang w:val="en-US"/>
        </w:rPr>
        <w:t>.</w:t>
      </w:r>
    </w:p>
    <w:p w14:paraId="6952BF9B" w14:textId="04D04209" w:rsidR="004C6B9B" w:rsidRDefault="004C6B9B" w:rsidP="004C6B9B">
      <w:pPr>
        <w:rPr>
          <w:rFonts w:cs="Times New Roman"/>
          <w:lang w:val="en-US"/>
        </w:rPr>
      </w:pPr>
      <w:r w:rsidRPr="00966AF0">
        <w:rPr>
          <w:rFonts w:cs="Times New Roman"/>
          <w:lang w:val="en-US"/>
        </w:rPr>
        <w:t xml:space="preserve">In previous study of </w:t>
      </w:r>
      <w:r w:rsidR="00FB37B3">
        <w:rPr>
          <w:rFonts w:cs="Times New Roman"/>
          <w:lang w:val="en-US"/>
        </w:rPr>
        <w:t xml:space="preserve">mass balance </w:t>
      </w:r>
      <w:r w:rsidRPr="00966AF0">
        <w:rPr>
          <w:rFonts w:cs="Times New Roman"/>
          <w:lang w:val="en-US"/>
        </w:rPr>
        <w:t xml:space="preserve">IOM, when </w:t>
      </w:r>
      <w:r w:rsidR="00FB37B3">
        <w:rPr>
          <w:rFonts w:cs="Times New Roman"/>
          <w:lang w:val="en-US"/>
        </w:rPr>
        <w:t xml:space="preserve">estimates of </w:t>
      </w:r>
      <w:r w:rsidRPr="00966AF0">
        <w:rPr>
          <w:rFonts w:cs="Times New Roman"/>
          <w:lang w:val="en-US"/>
        </w:rPr>
        <w:t xml:space="preserve">D </w:t>
      </w:r>
      <w:r w:rsidR="00FB37B3">
        <w:rPr>
          <w:rFonts w:cs="Times New Roman"/>
          <w:lang w:val="en-US"/>
        </w:rPr>
        <w:t xml:space="preserve">are not available for </w:t>
      </w:r>
      <w:r w:rsidRPr="00966AF0">
        <w:rPr>
          <w:rFonts w:cs="Times New Roman"/>
          <w:lang w:val="en-US"/>
        </w:rPr>
        <w:t>some regions (Rignot et al., 2008), the 196</w:t>
      </w:r>
      <w:r>
        <w:rPr>
          <w:rFonts w:cs="Times New Roman"/>
          <w:lang w:val="en-US"/>
        </w:rPr>
        <w:t>1</w:t>
      </w:r>
      <w:r w:rsidRPr="00966AF0">
        <w:rPr>
          <w:rFonts w:cs="Times New Roman"/>
          <w:lang w:val="en-US"/>
        </w:rPr>
        <w:t xml:space="preserve"> to 1990 reference SMB is used to </w:t>
      </w:r>
      <w:r w:rsidR="007D0605">
        <w:rPr>
          <w:rFonts w:cs="Times New Roman"/>
          <w:lang w:val="en-US"/>
        </w:rPr>
        <w:t>approximate</w:t>
      </w:r>
      <w:ins w:id="0" w:author="Zheng Xu" w:date="2015-12-11T13:45:00Z">
        <w:r w:rsidR="007D0605" w:rsidRPr="00966AF0">
          <w:rPr>
            <w:rFonts w:cs="Times New Roman"/>
            <w:lang w:val="en-US"/>
          </w:rPr>
          <w:t xml:space="preserve"> </w:t>
        </w:r>
      </w:ins>
      <w:r w:rsidRPr="00966AF0">
        <w:rPr>
          <w:rFonts w:cs="Times New Roman"/>
          <w:lang w:val="en-US"/>
        </w:rPr>
        <w:t xml:space="preserve">the missing regional D (Sasgen et al., 2012). </w:t>
      </w:r>
      <w:r w:rsidR="000B7C34">
        <w:rPr>
          <w:rFonts w:cs="Times New Roman"/>
          <w:lang w:val="en-US"/>
        </w:rPr>
        <w:t>Also</w:t>
      </w:r>
      <w:r w:rsidRPr="00966AF0">
        <w:rPr>
          <w:rFonts w:cs="Times New Roman"/>
          <w:lang w:val="en-US"/>
        </w:rPr>
        <w:t>, due to the uncertainties in the SMB model, accumulat</w:t>
      </w:r>
      <w:r w:rsidR="000B7C34">
        <w:rPr>
          <w:rFonts w:cs="Times New Roman"/>
          <w:lang w:val="en-US"/>
        </w:rPr>
        <w:t>ing</w:t>
      </w:r>
      <w:r w:rsidRPr="00966AF0">
        <w:rPr>
          <w:rFonts w:cs="Times New Roman"/>
          <w:lang w:val="en-US"/>
        </w:rPr>
        <w:t xml:space="preserve"> the TMB over</w:t>
      </w:r>
      <w:r w:rsidRPr="00966AF0">
        <w:rPr>
          <w:rFonts w:cs="Times New Roman" w:hint="eastAsia"/>
          <w:lang w:val="en-US"/>
        </w:rPr>
        <w:t xml:space="preserve"> </w:t>
      </w:r>
      <w:r w:rsidRPr="00966AF0">
        <w:rPr>
          <w:rFonts w:cs="Times New Roman"/>
          <w:lang w:val="en-US"/>
        </w:rPr>
        <w:t xml:space="preserve">a long time period may also </w:t>
      </w:r>
      <w:r w:rsidR="000B7C34">
        <w:rPr>
          <w:rFonts w:cs="Times New Roman"/>
          <w:lang w:val="en-US"/>
        </w:rPr>
        <w:t>lead to</w:t>
      </w:r>
      <w:r w:rsidR="000B7C34" w:rsidRPr="00966AF0">
        <w:rPr>
          <w:rFonts w:cs="Times New Roman"/>
          <w:lang w:val="en-US"/>
        </w:rPr>
        <w:t xml:space="preserve"> </w:t>
      </w:r>
      <w:r w:rsidRPr="00966AF0">
        <w:rPr>
          <w:rFonts w:cs="Times New Roman"/>
          <w:lang w:val="en-US"/>
        </w:rPr>
        <w:t>unrealistic mass gains or losses</w:t>
      </w:r>
      <w:r w:rsidRPr="00966AF0">
        <w:rPr>
          <w:rFonts w:cs="Times New Roman" w:hint="eastAsia"/>
          <w:lang w:val="en-US"/>
        </w:rPr>
        <w:t xml:space="preserve"> </w:t>
      </w:r>
      <w:r w:rsidRPr="00966AF0">
        <w:rPr>
          <w:rFonts w:cs="Times New Roman"/>
          <w:lang w:val="en-US"/>
        </w:rPr>
        <w:t>(van den Broeke et al., 2009</w:t>
      </w:r>
      <w:r w:rsidRPr="00966AF0">
        <w:rPr>
          <w:rFonts w:cs="Times New Roman" w:hint="eastAsia"/>
          <w:lang w:val="en-US"/>
        </w:rPr>
        <w:t>)</w:t>
      </w:r>
      <w:r w:rsidRPr="00966AF0">
        <w:rPr>
          <w:rFonts w:cs="Times New Roman"/>
          <w:lang w:val="en-US"/>
        </w:rPr>
        <w:t xml:space="preserve">. By removing the reference, the influence </w:t>
      </w:r>
      <w:r w:rsidRPr="00966AF0">
        <w:rPr>
          <w:rFonts w:cs="Times New Roman"/>
          <w:lang w:val="en-US"/>
        </w:rPr>
        <w:lastRenderedPageBreak/>
        <w:t>of the large uncertainties and inter-annual variability in SMB and D can be reduced (van den Broeke et al., 2009</w:t>
      </w:r>
      <w:r w:rsidRPr="00966AF0">
        <w:rPr>
          <w:rFonts w:cs="Times New Roman" w:hint="eastAsia"/>
          <w:lang w:val="en-US"/>
        </w:rPr>
        <w:t>)</w:t>
      </w:r>
      <w:r w:rsidR="007D0605">
        <w:rPr>
          <w:rFonts w:cs="Times New Roman"/>
          <w:lang w:val="en-US"/>
        </w:rPr>
        <w:t xml:space="preserve">, for instance the uncertainties due to model configurations could be the similar in very month SMB estimate, and cumulating over long period may result to </w:t>
      </w:r>
      <w:r w:rsidR="00536038">
        <w:rPr>
          <w:rFonts w:cs="Times New Roman"/>
          <w:lang w:val="en-US"/>
        </w:rPr>
        <w:t>a large uncertainty.</w:t>
      </w:r>
      <w:r w:rsidR="00536038">
        <w:rPr>
          <w:rFonts w:cs="Times New Roman" w:hint="eastAsia"/>
          <w:lang w:val="en-US"/>
        </w:rPr>
        <w:t xml:space="preserve"> </w:t>
      </w:r>
      <w:r w:rsidRPr="00966AF0">
        <w:rPr>
          <w:rFonts w:cs="Times New Roman"/>
          <w:lang w:val="en-US"/>
        </w:rPr>
        <w:t>Th</w:t>
      </w:r>
      <w:r w:rsidR="000B7C34">
        <w:rPr>
          <w:rFonts w:cs="Times New Roman"/>
          <w:lang w:val="en-US"/>
        </w:rPr>
        <w:t>e</w:t>
      </w:r>
      <w:r w:rsidRPr="00966AF0">
        <w:rPr>
          <w:rFonts w:cs="Times New Roman"/>
          <w:lang w:val="en-US"/>
        </w:rPr>
        <w:t xml:space="preserve"> reference period is chosen based on the assumption that the mass gain from the surface mass balance during that period is compensated by ice discharge, so the GrIS was in balance (</w:t>
      </w:r>
      <w:r>
        <w:rPr>
          <w:rFonts w:cs="Times New Roman"/>
          <w:lang w:val="en-US"/>
        </w:rPr>
        <w:t xml:space="preserve">i.e. </w:t>
      </w:r>
      <w:r w:rsidRPr="00966AF0">
        <w:rPr>
          <w:rFonts w:cs="Times New Roman"/>
          <w:lang w:val="en-US"/>
        </w:rPr>
        <w:t>no mass change).</w:t>
      </w:r>
    </w:p>
    <w:p w14:paraId="268D98DE" w14:textId="1B6BE5F8" w:rsidR="004C6B9B" w:rsidRDefault="000B7C34" w:rsidP="004C6B9B">
      <w:pPr>
        <w:rPr>
          <w:rFonts w:cs="Times New Roman"/>
        </w:rPr>
      </w:pPr>
      <w:r>
        <w:rPr>
          <w:rFonts w:cs="Times New Roman"/>
          <w:lang w:val="en-US"/>
        </w:rPr>
        <w:t>F</w:t>
      </w:r>
      <w:r w:rsidR="004C6B9B">
        <w:rPr>
          <w:rFonts w:cs="Times New Roman"/>
          <w:lang w:val="en-US"/>
        </w:rPr>
        <w:t>or the reference period</w:t>
      </w:r>
      <w:r>
        <w:rPr>
          <w:rFonts w:cs="Times New Roman"/>
          <w:lang w:val="en-US"/>
        </w:rPr>
        <w:t xml:space="preserve"> we defined</w:t>
      </w:r>
      <w:r w:rsidR="004C6B9B">
        <w:rPr>
          <w:rFonts w:cs="Times New Roman"/>
          <w:lang w:val="en-US"/>
        </w:rPr>
        <w:t xml:space="preserve"> the month index </w:t>
      </w:r>
      <w:r>
        <w:rPr>
          <w:rFonts w:cs="Times New Roman"/>
          <w:lang w:val="en-US"/>
        </w:rPr>
        <w:t xml:space="preserve">to run </w:t>
      </w:r>
      <w:r w:rsidR="004C6B9B">
        <w:rPr>
          <w:rFonts w:cs="Times New Roman"/>
          <w:lang w:val="en-US"/>
        </w:rPr>
        <w:t xml:space="preserve">from </w:t>
      </w:r>
      <w:r w:rsidR="004C6B9B" w:rsidRPr="00E75EDF">
        <w:rPr>
          <w:rFonts w:cs="Times New Roman"/>
          <w:i/>
          <w:lang w:val="en-US"/>
        </w:rPr>
        <w:t>i</w:t>
      </w:r>
      <w:r w:rsidR="004C6B9B" w:rsidRPr="00E75EDF">
        <w:rPr>
          <w:rFonts w:cs="Times New Roman"/>
          <w:i/>
          <w:vertAlign w:val="subscript"/>
          <w:lang w:val="en-US"/>
        </w:rPr>
        <w:t>0</w:t>
      </w:r>
      <w:r w:rsidR="004C6B9B">
        <w:rPr>
          <w:rFonts w:cs="Times New Roman"/>
          <w:lang w:val="en-US"/>
        </w:rPr>
        <w:t xml:space="preserve"> to </w:t>
      </w:r>
      <w:r w:rsidR="004C6B9B" w:rsidRPr="00E75EDF">
        <w:rPr>
          <w:rFonts w:cs="Times New Roman"/>
          <w:i/>
          <w:lang w:val="en-US"/>
        </w:rPr>
        <w:t>i</w:t>
      </w:r>
      <w:r w:rsidR="004C6B9B" w:rsidRPr="00E75EDF">
        <w:rPr>
          <w:rFonts w:cs="Times New Roman"/>
          <w:i/>
          <w:vertAlign w:val="subscript"/>
          <w:lang w:val="en-US"/>
        </w:rPr>
        <w:t>1</w:t>
      </w:r>
      <w:r w:rsidR="004C6B9B">
        <w:rPr>
          <w:rFonts w:cs="Times New Roman"/>
          <w:vertAlign w:val="subscript"/>
          <w:lang w:val="en-US"/>
        </w:rPr>
        <w:t xml:space="preserve">, </w:t>
      </w:r>
      <w:r>
        <w:rPr>
          <w:rFonts w:cs="Times New Roman"/>
          <w:lang w:val="en-US"/>
        </w:rPr>
        <w:t xml:space="preserve">from </w:t>
      </w:r>
      <w:r w:rsidR="004C6B9B" w:rsidRPr="00DF4D45">
        <w:rPr>
          <w:rFonts w:cs="Times New Roman"/>
          <w:i/>
          <w:lang w:val="en-US"/>
        </w:rPr>
        <w:t>i</w:t>
      </w:r>
      <w:r w:rsidR="004C6B9B" w:rsidRPr="00DF4D45">
        <w:rPr>
          <w:rFonts w:cs="Times New Roman"/>
          <w:i/>
          <w:vertAlign w:val="subscript"/>
          <w:lang w:val="en-US"/>
        </w:rPr>
        <w:t>2</w:t>
      </w:r>
      <w:r w:rsidR="004C6B9B">
        <w:rPr>
          <w:rFonts w:cs="Times New Roman"/>
          <w:i/>
          <w:lang w:val="en-US"/>
        </w:rPr>
        <w:t xml:space="preserve"> </w:t>
      </w:r>
      <w:r w:rsidR="004C6B9B">
        <w:rPr>
          <w:rFonts w:cs="Times New Roman"/>
          <w:lang w:val="en-US"/>
        </w:rPr>
        <w:t xml:space="preserve">to </w:t>
      </w:r>
      <w:r w:rsidR="004C6B9B" w:rsidRPr="00DF4D45">
        <w:rPr>
          <w:rFonts w:cs="Times New Roman"/>
          <w:i/>
          <w:lang w:val="en-US"/>
        </w:rPr>
        <w:t>i</w:t>
      </w:r>
      <w:r w:rsidR="004C6B9B" w:rsidRPr="00DF4D45">
        <w:rPr>
          <w:rFonts w:cs="Times New Roman"/>
          <w:i/>
          <w:vertAlign w:val="subscript"/>
          <w:lang w:val="en-US"/>
        </w:rPr>
        <w:t>n</w:t>
      </w:r>
      <w:r w:rsidR="004C6B9B" w:rsidRPr="00343202">
        <w:rPr>
          <w:rFonts w:cs="Times New Roman"/>
          <w:lang w:val="en-US"/>
        </w:rPr>
        <w:t xml:space="preserve"> </w:t>
      </w:r>
      <w:r w:rsidR="004C6B9B">
        <w:rPr>
          <w:rFonts w:cs="Times New Roman"/>
          <w:lang w:val="en-US"/>
        </w:rPr>
        <w:t xml:space="preserve">afterwards. Since we assume the GrIS </w:t>
      </w:r>
      <w:r w:rsidR="004C6B9B">
        <w:rPr>
          <w:rFonts w:cs="Times New Roman" w:hint="eastAsia"/>
          <w:lang w:val="en-US"/>
        </w:rPr>
        <w:t>was</w:t>
      </w:r>
      <w:r w:rsidR="004C6B9B">
        <w:rPr>
          <w:rFonts w:cs="Times New Roman"/>
          <w:lang w:val="en-US"/>
        </w:rPr>
        <w:t xml:space="preserve"> in balance during this period, </w:t>
      </w:r>
      <m:oMath>
        <m:nary>
          <m:naryPr>
            <m:limLoc m:val="undOvr"/>
            <m:ctrlPr>
              <w:rPr>
                <w:rFonts w:ascii="Cambria Math" w:hAnsi="Cambria Math" w:cs="Times New Roman"/>
                <w:i/>
                <w:szCs w:val="24"/>
              </w:rPr>
            </m:ctrlPr>
          </m:naryPr>
          <m:sub>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0</m:t>
                </m:r>
              </m:sub>
            </m:sSub>
          </m:sub>
          <m:sup>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1</m:t>
                </m:r>
              </m:sub>
            </m:sSub>
          </m:sup>
          <m:e>
            <m:r>
              <w:rPr>
                <w:rFonts w:ascii="Cambria Math" w:hAnsi="Cambria Math" w:cs="Times New Roman"/>
                <w:szCs w:val="24"/>
              </w:rPr>
              <m:t>(</m:t>
            </m:r>
            <m:sSub>
              <m:sSubPr>
                <m:ctrlPr>
                  <w:rPr>
                    <w:rFonts w:ascii="Cambria Math" w:hAnsi="Cambria Math" w:cs="Times New Roman"/>
                    <w:szCs w:val="24"/>
                  </w:rPr>
                </m:ctrlPr>
              </m:sSubPr>
              <m:e>
                <m:r>
                  <m:rPr>
                    <m:sty m:val="p"/>
                  </m:rPr>
                  <w:rPr>
                    <w:rFonts w:ascii="Cambria Math" w:hAnsi="Cambria Math" w:cs="Times New Roman"/>
                    <w:szCs w:val="24"/>
                  </w:rPr>
                  <m:t>SMB</m:t>
                </m:r>
              </m:e>
              <m:sub>
                <m:r>
                  <w:rPr>
                    <w:rFonts w:ascii="Cambria Math" w:hAnsi="Cambria Math" w:cs="Times New Roman"/>
                    <w:szCs w:val="24"/>
                  </w:rPr>
                  <m:t>t</m:t>
                </m:r>
              </m:sub>
            </m:sSub>
            <m:r>
              <w:rPr>
                <w:rFonts w:ascii="Cambria Math" w:hAnsi="Cambria Math" w:cs="Times New Roman"/>
                <w:szCs w:val="24"/>
              </w:rPr>
              <m:t>-</m:t>
            </m:r>
            <m:sSub>
              <m:sSubPr>
                <m:ctrlPr>
                  <w:rPr>
                    <w:rFonts w:ascii="Cambria Math" w:hAnsi="Cambria Math" w:cs="Times New Roman"/>
                    <w:szCs w:val="24"/>
                  </w:rPr>
                </m:ctrlPr>
              </m:sSubPr>
              <m:e>
                <m:r>
                  <m:rPr>
                    <m:sty m:val="p"/>
                  </m:rPr>
                  <w:rPr>
                    <w:rFonts w:ascii="Cambria Math" w:hAnsi="Cambria Math" w:cs="Times New Roman"/>
                    <w:szCs w:val="24"/>
                  </w:rPr>
                  <m:t>D</m:t>
                </m:r>
              </m:e>
              <m:sub>
                <m:r>
                  <w:rPr>
                    <w:rFonts w:ascii="Cambria Math" w:hAnsi="Cambria Math" w:cs="Times New Roman"/>
                    <w:szCs w:val="24"/>
                  </w:rPr>
                  <m:t>t</m:t>
                </m:r>
              </m:sub>
            </m:sSub>
            <m:r>
              <w:rPr>
                <w:rFonts w:ascii="Cambria Math" w:hAnsi="Cambria Math" w:cs="Times New Roman"/>
                <w:szCs w:val="24"/>
              </w:rPr>
              <m:t>)dt</m:t>
            </m:r>
          </m:e>
        </m:nary>
        <m:r>
          <w:rPr>
            <w:rFonts w:ascii="Cambria Math" w:hAnsi="Cambria Math" w:cs="Times New Roman"/>
            <w:szCs w:val="24"/>
          </w:rPr>
          <m:t>=0</m:t>
        </m:r>
      </m:oMath>
      <w:r>
        <w:rPr>
          <w:rFonts w:cs="Times New Roman"/>
          <w:szCs w:val="24"/>
        </w:rPr>
        <w:t>.</w:t>
      </w:r>
      <w:r w:rsidR="004C6B9B">
        <w:rPr>
          <w:rFonts w:cs="Times New Roman"/>
          <w:szCs w:val="24"/>
        </w:rPr>
        <w:t xml:space="preserve"> </w:t>
      </w:r>
      <w:r>
        <w:rPr>
          <w:rFonts w:cs="Times New Roman"/>
          <w:szCs w:val="24"/>
        </w:rPr>
        <w:t>B</w:t>
      </w:r>
      <w:r w:rsidR="004C6B9B">
        <w:rPr>
          <w:rFonts w:cs="Times New Roman"/>
          <w:szCs w:val="24"/>
        </w:rPr>
        <w:t xml:space="preserve">y removing the reference SMB and D (i.e. </w:t>
      </w:r>
      <m:oMath>
        <m:sSub>
          <m:sSubPr>
            <m:ctrlPr>
              <w:rPr>
                <w:rFonts w:ascii="Cambria Math" w:hAnsi="Cambria Math" w:cs="Times New Roman"/>
                <w:szCs w:val="24"/>
                <w:lang w:val="en-US"/>
              </w:rPr>
            </m:ctrlPr>
          </m:sSubPr>
          <m:e>
            <m:r>
              <m:rPr>
                <m:sty m:val="p"/>
              </m:rPr>
              <w:rPr>
                <w:rFonts w:ascii="Cambria Math" w:hAnsi="Cambria Math" w:cs="Times New Roman"/>
                <w:szCs w:val="24"/>
                <w:lang w:val="en-US"/>
              </w:rPr>
              <m:t>SMB</m:t>
            </m:r>
          </m:e>
          <m:sub>
            <m:r>
              <w:rPr>
                <w:rFonts w:ascii="Cambria Math" w:hAnsi="Cambria Math" w:cs="Times New Roman"/>
                <w:szCs w:val="24"/>
                <w:lang w:val="en-US"/>
              </w:rPr>
              <m:t>0</m:t>
            </m:r>
          </m:sub>
        </m:sSub>
      </m:oMath>
      <w:r w:rsidR="004C6B9B">
        <w:rPr>
          <w:rFonts w:cs="Times New Roman"/>
          <w:szCs w:val="24"/>
        </w:rPr>
        <w:t xml:space="preserve"> and </w:t>
      </w:r>
      <m:oMath>
        <m:sSub>
          <m:sSubPr>
            <m:ctrlPr>
              <w:rPr>
                <w:rFonts w:ascii="Cambria Math" w:hAnsi="Cambria Math" w:cs="Times New Roman"/>
                <w:szCs w:val="24"/>
                <w:lang w:val="en-US"/>
              </w:rPr>
            </m:ctrlPr>
          </m:sSubPr>
          <m:e>
            <m:r>
              <m:rPr>
                <m:sty m:val="p"/>
              </m:rPr>
              <w:rPr>
                <w:rFonts w:ascii="Cambria Math" w:hAnsi="Cambria Math" w:cs="Times New Roman"/>
                <w:szCs w:val="24"/>
                <w:lang w:val="en-US"/>
              </w:rPr>
              <m:t>D</m:t>
            </m:r>
          </m:e>
          <m:sub>
            <m:r>
              <w:rPr>
                <w:rFonts w:ascii="Cambria Math" w:hAnsi="Cambria Math" w:cs="Times New Roman"/>
                <w:szCs w:val="24"/>
                <w:lang w:val="en-US"/>
              </w:rPr>
              <m:t>0</m:t>
            </m:r>
          </m:sub>
        </m:sSub>
      </m:oMath>
      <w:r w:rsidR="004C6B9B">
        <w:rPr>
          <w:rFonts w:cs="Times New Roman"/>
          <w:szCs w:val="24"/>
        </w:rPr>
        <w:t>) Eq. (5) becomes:</w:t>
      </w:r>
    </w:p>
    <w:p w14:paraId="212E4448" w14:textId="77777777" w:rsidR="004C6B9B" w:rsidRDefault="007E3FD6" w:rsidP="004C6B9B">
      <w:pPr>
        <w:ind w:firstLine="720"/>
        <w:rPr>
          <w:rFonts w:cs="Times New Roman"/>
          <w:lang w:val="en-US"/>
        </w:rPr>
      </w:pPr>
      <m:oMath>
        <m:sSub>
          <m:sSubPr>
            <m:ctrlPr>
              <w:rPr>
                <w:rFonts w:ascii="Cambria Math" w:hAnsi="Cambria Math" w:cs="Times New Roman"/>
                <w:i/>
                <w:szCs w:val="24"/>
                <w:lang w:val="en-US"/>
              </w:rPr>
            </m:ctrlPr>
          </m:sSubPr>
          <m:e>
            <m:r>
              <m:rPr>
                <m:sty m:val="p"/>
              </m:rPr>
              <w:rPr>
                <w:rFonts w:ascii="Cambria Math" w:hAnsi="Cambria Math" w:cs="Times New Roman"/>
                <w:szCs w:val="24"/>
                <w:lang w:val="en-US"/>
              </w:rPr>
              <m:t>ΔTMB</m:t>
            </m:r>
          </m:e>
          <m:sub>
            <m:r>
              <w:rPr>
                <w:rFonts w:ascii="Cambria Math" w:hAnsi="Cambria Math" w:cs="Times New Roman"/>
                <w:szCs w:val="24"/>
                <w:lang w:val="en-US"/>
              </w:rPr>
              <m:t>i</m:t>
            </m:r>
          </m:sub>
        </m:sSub>
        <m:r>
          <w:rPr>
            <w:rFonts w:ascii="Cambria Math" w:hAnsi="Cambria Math" w:cs="Times New Roman"/>
            <w:lang w:val="en-US"/>
          </w:rPr>
          <m:t>=</m:t>
        </m:r>
        <m:nary>
          <m:naryPr>
            <m:limLoc m:val="undOvr"/>
            <m:ctrlPr>
              <w:rPr>
                <w:rFonts w:ascii="Cambria Math" w:hAnsi="Cambria Math" w:cs="Times New Roman"/>
                <w:i/>
                <w:szCs w:val="24"/>
                <w:lang w:val="en-US"/>
              </w:rPr>
            </m:ctrlPr>
          </m:naryPr>
          <m:sub>
            <m:sSub>
              <m:sSubPr>
                <m:ctrlPr>
                  <w:rPr>
                    <w:rFonts w:ascii="Cambria Math" w:hAnsi="Cambria Math" w:cs="Times New Roman"/>
                    <w:i/>
                    <w:szCs w:val="24"/>
                    <w:lang w:val="en-US"/>
                  </w:rPr>
                </m:ctrlPr>
              </m:sSubPr>
              <m:e>
                <m:r>
                  <w:rPr>
                    <w:rFonts w:ascii="Cambria Math" w:hAnsi="Cambria Math" w:cs="Times New Roman"/>
                    <w:szCs w:val="24"/>
                    <w:lang w:val="en-US"/>
                  </w:rPr>
                  <m:t>i</m:t>
                </m:r>
              </m:e>
              <m:sub>
                <m:r>
                  <w:rPr>
                    <w:rFonts w:ascii="Cambria Math" w:hAnsi="Cambria Math" w:cs="Times New Roman"/>
                    <w:szCs w:val="24"/>
                    <w:lang w:val="en-US"/>
                  </w:rPr>
                  <m:t>2</m:t>
                </m:r>
              </m:sub>
            </m:sSub>
          </m:sub>
          <m:sup>
            <m:r>
              <w:rPr>
                <w:rFonts w:ascii="Cambria Math" w:hAnsi="Cambria Math" w:cs="Times New Roman"/>
                <w:szCs w:val="24"/>
                <w:lang w:val="en-US"/>
              </w:rPr>
              <m:t>i</m:t>
            </m:r>
          </m:sup>
          <m:e>
            <m:r>
              <w:rPr>
                <w:rFonts w:ascii="Cambria Math" w:hAnsi="Cambria Math" w:cs="Times New Roman"/>
                <w:szCs w:val="24"/>
                <w:lang w:val="en-US"/>
              </w:rPr>
              <m:t>(</m:t>
            </m:r>
            <m:sSub>
              <m:sSubPr>
                <m:ctrlPr>
                  <w:rPr>
                    <w:rFonts w:ascii="Cambria Math" w:hAnsi="Cambria Math" w:cs="Times New Roman"/>
                    <w:szCs w:val="24"/>
                    <w:lang w:val="en-US"/>
                  </w:rPr>
                </m:ctrlPr>
              </m:sSubPr>
              <m:e>
                <m:r>
                  <w:rPr>
                    <w:rFonts w:ascii="Cambria Math" w:hAnsi="Cambria Math" w:cs="Times New Roman"/>
                    <w:szCs w:val="24"/>
                    <w:lang w:val="en-US"/>
                  </w:rPr>
                  <m:t>δ</m:t>
                </m:r>
                <m:r>
                  <m:rPr>
                    <m:sty m:val="p"/>
                  </m:rPr>
                  <w:rPr>
                    <w:rFonts w:ascii="Cambria Math" w:hAnsi="Cambria Math" w:cs="Times New Roman"/>
                    <w:szCs w:val="24"/>
                    <w:lang w:val="en-US"/>
                  </w:rPr>
                  <m:t>SMB</m:t>
                </m:r>
              </m:e>
              <m:sub>
                <m:r>
                  <w:rPr>
                    <w:rFonts w:ascii="Cambria Math" w:hAnsi="Cambria Math" w:cs="Times New Roman"/>
                    <w:szCs w:val="24"/>
                    <w:lang w:val="en-US"/>
                  </w:rPr>
                  <m:t>t</m:t>
                </m:r>
              </m:sub>
            </m:sSub>
            <m:r>
              <w:rPr>
                <w:rFonts w:ascii="Cambria Math" w:hAnsi="Cambria Math" w:cs="Times New Roman"/>
                <w:szCs w:val="24"/>
                <w:lang w:val="en-US"/>
              </w:rPr>
              <m:t>-</m:t>
            </m:r>
            <m:sSub>
              <m:sSubPr>
                <m:ctrlPr>
                  <w:rPr>
                    <w:rFonts w:ascii="Cambria Math" w:hAnsi="Cambria Math" w:cs="Times New Roman"/>
                    <w:szCs w:val="24"/>
                    <w:lang w:val="en-US"/>
                  </w:rPr>
                </m:ctrlPr>
              </m:sSubPr>
              <m:e>
                <m:r>
                  <w:rPr>
                    <w:rFonts w:ascii="Cambria Math" w:hAnsi="Cambria Math" w:cs="Times New Roman"/>
                    <w:szCs w:val="24"/>
                    <w:lang w:val="en-US"/>
                  </w:rPr>
                  <m:t>δ</m:t>
                </m:r>
                <m:r>
                  <m:rPr>
                    <m:sty m:val="p"/>
                  </m:rPr>
                  <w:rPr>
                    <w:rFonts w:ascii="Cambria Math" w:hAnsi="Cambria Math" w:cs="Times New Roman"/>
                    <w:szCs w:val="24"/>
                    <w:lang w:val="en-US"/>
                  </w:rPr>
                  <m:t>D</m:t>
                </m:r>
              </m:e>
              <m:sub>
                <m:r>
                  <w:rPr>
                    <w:rFonts w:ascii="Cambria Math" w:hAnsi="Cambria Math" w:cs="Times New Roman"/>
                    <w:szCs w:val="24"/>
                    <w:lang w:val="en-US"/>
                  </w:rPr>
                  <m:t>t</m:t>
                </m:r>
              </m:sub>
            </m:sSub>
            <m:r>
              <w:rPr>
                <w:rFonts w:ascii="Cambria Math" w:hAnsi="Cambria Math" w:cs="Times New Roman"/>
                <w:szCs w:val="24"/>
                <w:lang w:val="en-US"/>
              </w:rPr>
              <m:t>)dt</m:t>
            </m:r>
          </m:e>
        </m:nary>
      </m:oMath>
      <w:r w:rsidR="004C6B9B">
        <w:rPr>
          <w:rFonts w:cs="Times New Roman"/>
          <w:lang w:val="en-US"/>
        </w:rPr>
        <w:tab/>
      </w:r>
      <w:r w:rsidR="004C6B9B">
        <w:rPr>
          <w:rFonts w:cs="Times New Roman"/>
          <w:lang w:val="en-US"/>
        </w:rPr>
        <w:tab/>
      </w:r>
      <w:r w:rsidR="004C6B9B">
        <w:rPr>
          <w:rFonts w:cs="Times New Roman"/>
          <w:lang w:val="en-US"/>
        </w:rPr>
        <w:tab/>
      </w:r>
      <w:r w:rsidR="004C6B9B">
        <w:rPr>
          <w:rFonts w:cs="Times New Roman"/>
          <w:lang w:val="en-US"/>
        </w:rPr>
        <w:tab/>
      </w:r>
      <w:r w:rsidR="004C6B9B" w:rsidRPr="007E3C38">
        <w:rPr>
          <w:rFonts w:cs="Times New Roman"/>
          <w:b/>
          <w:lang w:val="en-US"/>
        </w:rPr>
        <w:t>( 6 )</w:t>
      </w:r>
    </w:p>
    <w:p w14:paraId="06FE4A83" w14:textId="163BA566" w:rsidR="004C6B9B" w:rsidRDefault="004C6B9B" w:rsidP="004C6B9B">
      <w:pPr>
        <w:rPr>
          <w:rFonts w:cs="Times New Roman"/>
          <w:lang w:val="en-US"/>
        </w:rPr>
      </w:pPr>
      <w:r>
        <w:rPr>
          <w:rFonts w:cs="Times New Roman"/>
          <w:lang w:val="en-US"/>
        </w:rPr>
        <w:t xml:space="preserve">where </w:t>
      </w:r>
      <m:oMath>
        <m:r>
          <w:rPr>
            <w:rFonts w:ascii="Cambria Math" w:hAnsi="Cambria Math" w:cs="Times New Roman"/>
            <w:lang w:val="en-US"/>
          </w:rPr>
          <m:t>i≥</m:t>
        </m:r>
        <m:sSub>
          <m:sSubPr>
            <m:ctrlPr>
              <w:rPr>
                <w:rFonts w:ascii="Cambria Math" w:hAnsi="Cambria Math" w:cs="Times New Roman"/>
                <w:i/>
                <w:lang w:val="en-US"/>
              </w:rPr>
            </m:ctrlPr>
          </m:sSubPr>
          <m:e>
            <m:r>
              <w:rPr>
                <w:rFonts w:ascii="Cambria Math" w:hAnsi="Cambria Math" w:cs="Times New Roman"/>
                <w:lang w:val="en-US"/>
              </w:rPr>
              <m:t>i</m:t>
            </m:r>
          </m:e>
          <m:sub>
            <m:r>
              <w:rPr>
                <w:rFonts w:ascii="Cambria Math" w:hAnsi="Cambria Math" w:cs="Times New Roman"/>
                <w:lang w:val="en-US"/>
              </w:rPr>
              <m:t>2</m:t>
            </m:r>
          </m:sub>
        </m:sSub>
      </m:oMath>
      <w:r>
        <w:rPr>
          <w:rFonts w:cs="Times New Roman" w:hint="eastAsia"/>
          <w:lang w:val="en-US"/>
        </w:rPr>
        <w:t>,</w:t>
      </w:r>
      <w:r>
        <w:rPr>
          <w:rFonts w:cs="Times New Roman"/>
          <w:lang w:val="en-US"/>
        </w:rPr>
        <w:t xml:space="preserve"> </w:t>
      </w:r>
      <m:oMath>
        <m:r>
          <w:rPr>
            <w:rFonts w:ascii="Cambria Math" w:hAnsi="Cambria Math" w:cs="Times New Roman"/>
            <w:szCs w:val="24"/>
            <w:lang w:val="en-US"/>
          </w:rPr>
          <m:t>δ</m:t>
        </m:r>
        <m:sSub>
          <m:sSubPr>
            <m:ctrlPr>
              <w:rPr>
                <w:rFonts w:ascii="Cambria Math" w:hAnsi="Cambria Math" w:cs="Times New Roman"/>
                <w:szCs w:val="24"/>
                <w:lang w:val="en-US"/>
              </w:rPr>
            </m:ctrlPr>
          </m:sSubPr>
          <m:e>
            <m:r>
              <m:rPr>
                <m:sty m:val="p"/>
              </m:rPr>
              <w:rPr>
                <w:rFonts w:ascii="Cambria Math" w:hAnsi="Cambria Math" w:cs="Times New Roman"/>
                <w:szCs w:val="24"/>
                <w:lang w:val="en-US"/>
              </w:rPr>
              <m:t>SMB</m:t>
            </m:r>
          </m:e>
          <m:sub>
            <m:r>
              <w:rPr>
                <w:rFonts w:ascii="Cambria Math" w:hAnsi="Cambria Math" w:cs="Times New Roman"/>
                <w:szCs w:val="24"/>
                <w:lang w:val="en-US"/>
              </w:rPr>
              <m:t>i</m:t>
            </m:r>
          </m:sub>
        </m:sSub>
        <m:r>
          <w:rPr>
            <w:rFonts w:ascii="Cambria Math" w:hAnsi="Cambria Math" w:cs="Times New Roman"/>
            <w:szCs w:val="24"/>
            <w:lang w:val="en-US"/>
          </w:rPr>
          <m:t>=</m:t>
        </m:r>
        <m:sSub>
          <m:sSubPr>
            <m:ctrlPr>
              <w:rPr>
                <w:rFonts w:ascii="Cambria Math" w:hAnsi="Cambria Math" w:cs="Times New Roman"/>
                <w:szCs w:val="24"/>
                <w:lang w:val="en-US"/>
              </w:rPr>
            </m:ctrlPr>
          </m:sSubPr>
          <m:e>
            <m:r>
              <m:rPr>
                <m:sty m:val="p"/>
              </m:rPr>
              <w:rPr>
                <w:rFonts w:ascii="Cambria Math" w:hAnsi="Cambria Math" w:cs="Times New Roman"/>
                <w:szCs w:val="24"/>
                <w:lang w:val="en-US"/>
              </w:rPr>
              <m:t>SMB</m:t>
            </m:r>
          </m:e>
          <m:sub>
            <m:r>
              <w:rPr>
                <w:rFonts w:ascii="Cambria Math" w:hAnsi="Cambria Math" w:cs="Times New Roman"/>
                <w:szCs w:val="24"/>
                <w:lang w:val="en-US"/>
              </w:rPr>
              <m:t>i</m:t>
            </m:r>
          </m:sub>
        </m:sSub>
        <m:r>
          <w:rPr>
            <w:rFonts w:ascii="Cambria Math" w:hAnsi="Cambria Math" w:cs="Times New Roman"/>
            <w:szCs w:val="24"/>
            <w:lang w:val="en-US"/>
          </w:rPr>
          <m:t>-</m:t>
        </m:r>
        <m:sSub>
          <m:sSubPr>
            <m:ctrlPr>
              <w:rPr>
                <w:rFonts w:ascii="Cambria Math" w:hAnsi="Cambria Math" w:cs="Times New Roman"/>
                <w:i/>
                <w:szCs w:val="24"/>
                <w:lang w:val="en-US"/>
              </w:rPr>
            </m:ctrlPr>
          </m:sSubPr>
          <m:e>
            <m:r>
              <m:rPr>
                <m:sty m:val="p"/>
              </m:rPr>
              <w:rPr>
                <w:rFonts w:ascii="Cambria Math" w:hAnsi="Cambria Math" w:cs="Times New Roman"/>
                <w:szCs w:val="24"/>
                <w:lang w:val="en-US"/>
              </w:rPr>
              <m:t>SMB</m:t>
            </m:r>
          </m:e>
          <m:sub>
            <m:r>
              <w:rPr>
                <w:rFonts w:ascii="Cambria Math" w:hAnsi="Cambria Math" w:cs="Times New Roman"/>
                <w:szCs w:val="24"/>
                <w:lang w:val="en-US"/>
              </w:rPr>
              <m:t>0</m:t>
            </m:r>
          </m:sub>
        </m:sSub>
      </m:oMath>
      <w:r>
        <w:rPr>
          <w:rFonts w:cs="Times New Roman"/>
          <w:lang w:val="en-US"/>
        </w:rPr>
        <w:t xml:space="preserve"> and </w:t>
      </w:r>
      <m:oMath>
        <m:r>
          <w:rPr>
            <w:rFonts w:ascii="Cambria Math" w:hAnsi="Cambria Math" w:cs="Times New Roman"/>
            <w:szCs w:val="24"/>
            <w:lang w:val="en-US"/>
          </w:rPr>
          <m:t>δ</m:t>
        </m:r>
        <m:sSub>
          <m:sSubPr>
            <m:ctrlPr>
              <w:rPr>
                <w:rFonts w:ascii="Cambria Math" w:hAnsi="Cambria Math" w:cs="Times New Roman"/>
                <w:szCs w:val="24"/>
                <w:lang w:val="en-US"/>
              </w:rPr>
            </m:ctrlPr>
          </m:sSubPr>
          <m:e>
            <m:r>
              <m:rPr>
                <m:sty m:val="p"/>
              </m:rPr>
              <w:rPr>
                <w:rFonts w:ascii="Cambria Math" w:hAnsi="Cambria Math" w:cs="Times New Roman"/>
                <w:szCs w:val="24"/>
                <w:lang w:val="en-US"/>
              </w:rPr>
              <m:t>D</m:t>
            </m:r>
          </m:e>
          <m:sub>
            <m:r>
              <w:rPr>
                <w:rFonts w:ascii="Cambria Math" w:hAnsi="Cambria Math" w:cs="Times New Roman"/>
                <w:szCs w:val="24"/>
                <w:lang w:val="en-US"/>
              </w:rPr>
              <m:t>i</m:t>
            </m:r>
          </m:sub>
        </m:sSub>
        <m:r>
          <w:rPr>
            <w:rFonts w:ascii="Cambria Math" w:hAnsi="Cambria Math" w:cs="Times New Roman"/>
            <w:szCs w:val="24"/>
            <w:lang w:val="en-US"/>
          </w:rPr>
          <m:t>=</m:t>
        </m:r>
        <m:sSub>
          <m:sSubPr>
            <m:ctrlPr>
              <w:rPr>
                <w:rFonts w:ascii="Cambria Math" w:hAnsi="Cambria Math" w:cs="Times New Roman"/>
                <w:szCs w:val="24"/>
                <w:lang w:val="en-US"/>
              </w:rPr>
            </m:ctrlPr>
          </m:sSubPr>
          <m:e>
            <m:r>
              <m:rPr>
                <m:sty m:val="p"/>
              </m:rPr>
              <w:rPr>
                <w:rFonts w:ascii="Cambria Math" w:hAnsi="Cambria Math" w:cs="Times New Roman"/>
                <w:szCs w:val="24"/>
                <w:lang w:val="en-US"/>
              </w:rPr>
              <m:t>D</m:t>
            </m:r>
          </m:e>
          <m:sub>
            <m:r>
              <w:rPr>
                <w:rFonts w:ascii="Cambria Math" w:hAnsi="Cambria Math" w:cs="Times New Roman"/>
                <w:szCs w:val="24"/>
                <w:lang w:val="en-US"/>
              </w:rPr>
              <m:t>i</m:t>
            </m:r>
          </m:sub>
        </m:sSub>
        <m:r>
          <w:rPr>
            <w:rFonts w:ascii="Cambria Math" w:hAnsi="Cambria Math" w:cs="Times New Roman"/>
            <w:szCs w:val="24"/>
            <w:lang w:val="en-US"/>
          </w:rPr>
          <m:t>-</m:t>
        </m:r>
        <m:sSub>
          <m:sSubPr>
            <m:ctrlPr>
              <w:rPr>
                <w:rFonts w:ascii="Cambria Math" w:hAnsi="Cambria Math" w:cs="Times New Roman"/>
                <w:i/>
                <w:szCs w:val="24"/>
                <w:lang w:val="en-US"/>
              </w:rPr>
            </m:ctrlPr>
          </m:sSubPr>
          <m:e>
            <m:r>
              <m:rPr>
                <m:sty m:val="p"/>
              </m:rPr>
              <w:rPr>
                <w:rFonts w:ascii="Cambria Math" w:hAnsi="Cambria Math" w:cs="Times New Roman"/>
                <w:szCs w:val="24"/>
                <w:lang w:val="en-US"/>
              </w:rPr>
              <m:t>D</m:t>
            </m:r>
          </m:e>
          <m:sub>
            <m:r>
              <w:rPr>
                <w:rFonts w:ascii="Cambria Math" w:hAnsi="Cambria Math" w:cs="Times New Roman"/>
                <w:szCs w:val="24"/>
                <w:lang w:val="en-US"/>
              </w:rPr>
              <m:t>0</m:t>
            </m:r>
          </m:sub>
        </m:sSub>
      </m:oMath>
      <w:r>
        <w:rPr>
          <w:rFonts w:cs="Times New Roman"/>
          <w:lang w:val="en-US"/>
        </w:rPr>
        <w:t xml:space="preserve">. Note that </w:t>
      </w:r>
      <m:oMath>
        <m:sSub>
          <m:sSubPr>
            <m:ctrlPr>
              <w:rPr>
                <w:rFonts w:ascii="Cambria Math" w:hAnsi="Cambria Math" w:cs="Times New Roman"/>
                <w:i/>
                <w:szCs w:val="24"/>
                <w:lang w:val="en-US"/>
              </w:rPr>
            </m:ctrlPr>
          </m:sSubPr>
          <m:e>
            <m:r>
              <m:rPr>
                <m:sty m:val="p"/>
              </m:rPr>
              <w:rPr>
                <w:rFonts w:ascii="Cambria Math" w:hAnsi="Cambria Math" w:cs="Times New Roman"/>
                <w:szCs w:val="24"/>
                <w:lang w:val="en-US"/>
              </w:rPr>
              <m:t>SMB</m:t>
            </m:r>
          </m:e>
          <m:sub>
            <m:r>
              <w:rPr>
                <w:rFonts w:ascii="Cambria Math" w:hAnsi="Cambria Math" w:cs="Times New Roman"/>
                <w:szCs w:val="24"/>
                <w:lang w:val="en-US"/>
              </w:rPr>
              <m:t>0</m:t>
            </m:r>
          </m:sub>
        </m:sSub>
      </m:oMath>
      <w:r>
        <w:rPr>
          <w:rFonts w:cs="Times New Roman" w:hint="eastAsia"/>
          <w:szCs w:val="24"/>
          <w:lang w:val="en-US"/>
        </w:rPr>
        <w:t xml:space="preserve"> </w:t>
      </w:r>
      <w:r>
        <w:rPr>
          <w:rFonts w:cs="Times New Roman"/>
          <w:szCs w:val="24"/>
          <w:lang w:val="en-US"/>
        </w:rPr>
        <w:t xml:space="preserve">and </w:t>
      </w:r>
      <m:oMath>
        <m:r>
          <w:rPr>
            <w:rFonts w:ascii="Cambria Math" w:hAnsi="Cambria Math" w:cs="Times New Roman"/>
            <w:szCs w:val="24"/>
            <w:lang w:val="en-US"/>
          </w:rPr>
          <m:t>δ</m:t>
        </m:r>
        <m:sSub>
          <m:sSubPr>
            <m:ctrlPr>
              <w:rPr>
                <w:rFonts w:ascii="Cambria Math" w:hAnsi="Cambria Math" w:cs="Times New Roman"/>
                <w:szCs w:val="24"/>
                <w:lang w:val="en-US"/>
              </w:rPr>
            </m:ctrlPr>
          </m:sSubPr>
          <m:e>
            <m:r>
              <m:rPr>
                <m:sty m:val="p"/>
              </m:rPr>
              <w:rPr>
                <w:rFonts w:ascii="Cambria Math" w:hAnsi="Cambria Math" w:cs="Times New Roman"/>
                <w:szCs w:val="24"/>
                <w:lang w:val="en-US"/>
              </w:rPr>
              <m:t>SMB</m:t>
            </m:r>
          </m:e>
          <m:sub>
            <m:r>
              <w:rPr>
                <w:rFonts w:ascii="Cambria Math" w:hAnsi="Cambria Math" w:cs="Times New Roman"/>
                <w:szCs w:val="24"/>
                <w:lang w:val="en-US"/>
              </w:rPr>
              <m:t>i</m:t>
            </m:r>
          </m:sub>
        </m:sSub>
      </m:oMath>
      <w:r>
        <w:rPr>
          <w:rFonts w:cs="Times New Roman" w:hint="eastAsia"/>
          <w:szCs w:val="24"/>
          <w:lang w:val="en-US"/>
        </w:rPr>
        <w:t xml:space="preserve"> </w:t>
      </w:r>
      <w:r w:rsidR="000B7C34">
        <w:rPr>
          <w:rFonts w:cs="Times New Roman"/>
          <w:szCs w:val="24"/>
          <w:lang w:val="en-US"/>
        </w:rPr>
        <w:t xml:space="preserve">are </w:t>
      </w:r>
      <w:r>
        <w:rPr>
          <w:rFonts w:cs="Times New Roman"/>
          <w:szCs w:val="24"/>
          <w:lang w:val="en-US"/>
        </w:rPr>
        <w:t xml:space="preserve">both rates of mass change, similar </w:t>
      </w:r>
      <w:r w:rsidR="000B7C34">
        <w:rPr>
          <w:rFonts w:cs="Times New Roman"/>
          <w:szCs w:val="24"/>
          <w:lang w:val="en-US"/>
        </w:rPr>
        <w:t xml:space="preserve">to </w:t>
      </w:r>
      <w:r>
        <w:rPr>
          <w:rFonts w:cs="Times New Roman"/>
          <w:szCs w:val="24"/>
          <w:lang w:val="en-US"/>
        </w:rPr>
        <w:t>the discharge.</w:t>
      </w:r>
    </w:p>
    <w:p w14:paraId="647D3A96" w14:textId="772A0985" w:rsidR="004C6B9B" w:rsidRPr="00155DDE" w:rsidRDefault="004C6B9B" w:rsidP="004C6B9B">
      <w:pPr>
        <w:rPr>
          <w:rFonts w:cs="Times New Roman"/>
          <w:lang w:val="en-US"/>
        </w:rPr>
      </w:pPr>
      <w:r w:rsidRPr="00A43B54">
        <w:rPr>
          <w:rFonts w:cs="Times New Roman"/>
          <w:lang w:val="en-US"/>
        </w:rPr>
        <w:t xml:space="preserve">As explained before, </w:t>
      </w:r>
      <w:r w:rsidR="00D42677">
        <w:rPr>
          <w:rFonts w:cs="Times New Roman"/>
          <w:lang w:val="en-US"/>
        </w:rPr>
        <w:t xml:space="preserve">when Eq. (6) is used to compute the mass balance for </w:t>
      </w:r>
      <w:r w:rsidRPr="00A43B54">
        <w:rPr>
          <w:rFonts w:cs="Times New Roman"/>
          <w:lang w:val="en-US"/>
        </w:rPr>
        <w:t>the regions below and above 2000m</w:t>
      </w:r>
      <w:r w:rsidR="00D42677">
        <w:rPr>
          <w:rFonts w:cs="Times New Roman"/>
          <w:lang w:val="en-US"/>
        </w:rPr>
        <w:t xml:space="preserve"> separately</w:t>
      </w:r>
      <w:r w:rsidRPr="00A43B54">
        <w:rPr>
          <w:rFonts w:cs="Times New Roman"/>
          <w:lang w:val="en-US"/>
        </w:rPr>
        <w:t xml:space="preserve">, the ice flux across </w:t>
      </w:r>
      <w:r w:rsidR="00D42677">
        <w:rPr>
          <w:rFonts w:cs="Times New Roman"/>
          <w:lang w:val="en-US"/>
        </w:rPr>
        <w:t xml:space="preserve">the </w:t>
      </w:r>
      <w:r w:rsidRPr="00A43B54">
        <w:rPr>
          <w:rFonts w:cs="Times New Roman"/>
          <w:lang w:val="en-US"/>
        </w:rPr>
        <w:t xml:space="preserve">2000m contour </w:t>
      </w:r>
      <w:r>
        <w:rPr>
          <w:rFonts w:cs="Times New Roman"/>
          <w:lang w:val="en-US"/>
        </w:rPr>
        <w:t>(</w:t>
      </w:r>
      <m:oMath>
        <m:sSup>
          <m:sSupPr>
            <m:ctrlPr>
              <w:rPr>
                <w:rFonts w:ascii="Cambria Math" w:hAnsi="Cambria Math" w:cs="Times New Roman"/>
                <w:lang w:val="en-US"/>
              </w:rPr>
            </m:ctrlPr>
          </m:sSupPr>
          <m:e>
            <m:r>
              <m:rPr>
                <m:sty m:val="p"/>
              </m:rPr>
              <w:rPr>
                <w:rFonts w:ascii="Cambria Math" w:hAnsi="Cambria Math" w:cs="Times New Roman"/>
                <w:lang w:val="en-US"/>
              </w:rPr>
              <m:t>F</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II</m:t>
            </m:r>
            <m:r>
              <m:rPr>
                <m:sty m:val="p"/>
              </m:rPr>
              <w:rPr>
                <w:rFonts w:ascii="Cambria Math" w:hAnsi="Cambria Math" w:cs="Times New Roman"/>
                <w:lang w:val="en-US"/>
              </w:rPr>
              <w:fldChar w:fldCharType="end"/>
            </m:r>
          </m:sup>
        </m:sSup>
      </m:oMath>
      <w:r>
        <w:rPr>
          <w:rFonts w:cs="Times New Roman"/>
          <w:lang w:val="en-US"/>
        </w:rPr>
        <w:t xml:space="preserve">) </w:t>
      </w:r>
      <w:r w:rsidRPr="00A43B54">
        <w:rPr>
          <w:rFonts w:cs="Times New Roman"/>
          <w:lang w:val="en-US"/>
        </w:rPr>
        <w:t>has to be considered.</w:t>
      </w:r>
      <w:r>
        <w:rPr>
          <w:rFonts w:cs="Times New Roman"/>
          <w:lang w:val="en-US"/>
        </w:rPr>
        <w:t xml:space="preserve"> Therefore we introduce two assumptions, i.e. 1) </w:t>
      </w:r>
      <m:oMath>
        <m:sSup>
          <m:sSupPr>
            <m:ctrlPr>
              <w:rPr>
                <w:rFonts w:ascii="Cambria Math" w:hAnsi="Cambria Math" w:cs="Times New Roman"/>
                <w:lang w:val="en-US"/>
              </w:rPr>
            </m:ctrlPr>
          </m:sSupPr>
          <m:e>
            <m:r>
              <m:rPr>
                <m:sty m:val="p"/>
              </m:rPr>
              <w:rPr>
                <w:rFonts w:ascii="Cambria Math" w:hAnsi="Cambria Math" w:cs="Times New Roman"/>
                <w:lang w:val="en-US"/>
              </w:rPr>
              <m:t>F</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II</m:t>
            </m:r>
            <m:r>
              <m:rPr>
                <m:sty m:val="p"/>
              </m:rPr>
              <w:rPr>
                <w:rFonts w:ascii="Cambria Math" w:hAnsi="Cambria Math" w:cs="Times New Roman"/>
                <w:lang w:val="en-US"/>
              </w:rPr>
              <w:fldChar w:fldCharType="end"/>
            </m:r>
          </m:sup>
        </m:sSup>
      </m:oMath>
      <w:r>
        <w:rPr>
          <w:rFonts w:cs="Times New Roman"/>
          <w:lang w:val="en-US"/>
        </w:rPr>
        <w:t xml:space="preserve">  is constant over time, which means </w:t>
      </w:r>
      <m:oMath>
        <m:sSup>
          <m:sSupPr>
            <m:ctrlPr>
              <w:rPr>
                <w:rFonts w:ascii="Cambria Math" w:hAnsi="Cambria Math" w:cs="Times New Roman"/>
                <w:lang w:val="en-US"/>
              </w:rPr>
            </m:ctrlPr>
          </m:sSupPr>
          <m:e>
            <m:r>
              <m:rPr>
                <m:sty m:val="p"/>
              </m:rPr>
              <w:rPr>
                <w:rFonts w:ascii="Cambria Math" w:hAnsi="Cambria Math" w:cs="Times New Roman"/>
                <w:lang w:val="en-US"/>
              </w:rPr>
              <m:t>F</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II</m:t>
            </m:r>
            <m:r>
              <m:rPr>
                <m:sty m:val="p"/>
              </m:rPr>
              <w:rPr>
                <w:rFonts w:ascii="Cambria Math" w:hAnsi="Cambria Math" w:cs="Times New Roman"/>
                <w:lang w:val="en-US"/>
              </w:rPr>
              <w:fldChar w:fldCharType="end"/>
            </m:r>
          </m:sup>
        </m:sSup>
        <m:r>
          <w:rPr>
            <w:rFonts w:ascii="Cambria Math" w:hAnsi="Cambria Math" w:cs="Times New Roman"/>
            <w:lang w:val="en-US"/>
          </w:rPr>
          <m:t>=</m:t>
        </m:r>
        <m:sSubSup>
          <m:sSubSupPr>
            <m:ctrlPr>
              <w:rPr>
                <w:rFonts w:ascii="Cambria Math" w:hAnsi="Cambria Math" w:cs="Times New Roman"/>
                <w:lang w:val="en-US"/>
              </w:rPr>
            </m:ctrlPr>
          </m:sSubSupPr>
          <m:e>
            <m:r>
              <m:rPr>
                <m:sty m:val="p"/>
              </m:rPr>
              <w:rPr>
                <w:rFonts w:ascii="Cambria Math" w:hAnsi="Cambria Math" w:cs="Times New Roman"/>
                <w:lang w:val="en-US"/>
              </w:rPr>
              <m:t>F</m:t>
            </m:r>
          </m:e>
          <m:sub>
            <m:r>
              <w:rPr>
                <w:rFonts w:ascii="Cambria Math" w:hAnsi="Cambria Math" w:cs="Times New Roman"/>
                <w:lang w:val="en-US"/>
              </w:rPr>
              <m:t>0</m:t>
            </m:r>
          </m:sub>
          <m:sup>
            <m:r>
              <w:rPr>
                <w:rFonts w:ascii="Cambria Math" w:hAnsi="Cambria Math" w:cs="Times New Roman"/>
                <w:i/>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w:rPr>
                <w:rFonts w:ascii="Cambria Math" w:hAnsi="Cambria Math" w:cs="Times New Roman"/>
                <w:i/>
                <w:lang w:val="en-US"/>
              </w:rPr>
              <w:fldChar w:fldCharType="separate"/>
            </m:r>
            <m:r>
              <m:rPr>
                <m:sty m:val="p"/>
              </m:rPr>
              <w:rPr>
                <w:rFonts w:ascii="Cambria Math" w:hAnsi="Cambria Math" w:cs="Times New Roman"/>
                <w:noProof/>
                <w:lang w:val="en-US"/>
              </w:rPr>
              <m:t>II</m:t>
            </m:r>
            <m:r>
              <w:rPr>
                <w:rFonts w:ascii="Cambria Math" w:hAnsi="Cambria Math" w:cs="Times New Roman"/>
                <w:i/>
                <w:lang w:val="en-US"/>
              </w:rPr>
              <w:fldChar w:fldCharType="end"/>
            </m:r>
          </m:sup>
        </m:sSubSup>
      </m:oMath>
      <w:r>
        <w:rPr>
          <w:rFonts w:cs="Times New Roman"/>
          <w:lang w:val="en-US"/>
        </w:rPr>
        <w:t xml:space="preserve"> (</w:t>
      </w:r>
      <m:oMath>
        <m:sSubSup>
          <m:sSubSupPr>
            <m:ctrlPr>
              <w:rPr>
                <w:rFonts w:ascii="Cambria Math" w:hAnsi="Cambria Math" w:cs="Times New Roman"/>
                <w:lang w:val="en-US"/>
              </w:rPr>
            </m:ctrlPr>
          </m:sSubSupPr>
          <m:e>
            <m:r>
              <m:rPr>
                <m:sty m:val="p"/>
              </m:rPr>
              <w:rPr>
                <w:rFonts w:ascii="Cambria Math" w:hAnsi="Cambria Math" w:cs="Times New Roman"/>
                <w:lang w:val="en-US"/>
              </w:rPr>
              <m:t>F</m:t>
            </m:r>
          </m:e>
          <m:sub>
            <m:r>
              <w:rPr>
                <w:rFonts w:ascii="Cambria Math" w:hAnsi="Cambria Math" w:cs="Times New Roman"/>
                <w:lang w:val="en-US"/>
              </w:rPr>
              <m:t>0</m:t>
            </m:r>
          </m:sub>
          <m:sup>
            <m:r>
              <w:rPr>
                <w:rFonts w:ascii="Cambria Math" w:hAnsi="Cambria Math" w:cs="Times New Roman"/>
                <w:i/>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w:rPr>
                <w:rFonts w:ascii="Cambria Math" w:hAnsi="Cambria Math" w:cs="Times New Roman"/>
                <w:i/>
                <w:lang w:val="en-US"/>
              </w:rPr>
              <w:fldChar w:fldCharType="separate"/>
            </m:r>
            <m:r>
              <m:rPr>
                <m:sty m:val="p"/>
              </m:rPr>
              <w:rPr>
                <w:rFonts w:ascii="Cambria Math" w:hAnsi="Cambria Math" w:cs="Times New Roman"/>
                <w:noProof/>
                <w:lang w:val="en-US"/>
              </w:rPr>
              <m:t>II</m:t>
            </m:r>
            <m:r>
              <w:rPr>
                <w:rFonts w:ascii="Cambria Math" w:hAnsi="Cambria Math" w:cs="Times New Roman"/>
                <w:i/>
                <w:lang w:val="en-US"/>
              </w:rPr>
              <w:fldChar w:fldCharType="end"/>
            </m:r>
          </m:sup>
        </m:sSubSup>
      </m:oMath>
      <w:r>
        <w:rPr>
          <w:rFonts w:cs="Times New Roman"/>
          <w:lang w:val="en-US"/>
        </w:rPr>
        <w:t xml:space="preserve"> is the </w:t>
      </w:r>
      <m:oMath>
        <m:sSup>
          <m:sSupPr>
            <m:ctrlPr>
              <w:rPr>
                <w:rFonts w:ascii="Cambria Math" w:hAnsi="Cambria Math" w:cs="Times New Roman"/>
                <w:lang w:val="en-US"/>
              </w:rPr>
            </m:ctrlPr>
          </m:sSupPr>
          <m:e>
            <m:r>
              <m:rPr>
                <m:sty m:val="p"/>
              </m:rPr>
              <w:rPr>
                <w:rFonts w:ascii="Cambria Math" w:hAnsi="Cambria Math" w:cs="Times New Roman"/>
                <w:lang w:val="en-US"/>
              </w:rPr>
              <m:t>F</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II</m:t>
            </m:r>
            <m:r>
              <m:rPr>
                <m:sty m:val="p"/>
              </m:rPr>
              <w:rPr>
                <w:rFonts w:ascii="Cambria Math" w:hAnsi="Cambria Math" w:cs="Times New Roman"/>
                <w:lang w:val="en-US"/>
              </w:rPr>
              <w:fldChar w:fldCharType="end"/>
            </m:r>
          </m:sup>
        </m:sSup>
      </m:oMath>
      <w:r>
        <w:rPr>
          <w:rFonts w:cs="Times New Roman"/>
          <w:lang w:val="en-US"/>
        </w:rPr>
        <w:t xml:space="preserve"> during the reference period), so </w:t>
      </w:r>
      <m:oMath>
        <m:nary>
          <m:naryPr>
            <m:limLoc m:val="undOvr"/>
            <m:ctrlPr>
              <w:rPr>
                <w:rFonts w:ascii="Cambria Math" w:hAnsi="Cambria Math" w:cs="Times New Roman"/>
                <w:i/>
                <w:szCs w:val="24"/>
                <w:lang w:val="en-US"/>
              </w:rPr>
            </m:ctrlPr>
          </m:naryPr>
          <m:sub>
            <m:sSub>
              <m:sSubPr>
                <m:ctrlPr>
                  <w:rPr>
                    <w:rFonts w:ascii="Cambria Math" w:hAnsi="Cambria Math" w:cs="Times New Roman"/>
                    <w:i/>
                    <w:szCs w:val="24"/>
                    <w:lang w:val="en-US"/>
                  </w:rPr>
                </m:ctrlPr>
              </m:sSubPr>
              <m:e>
                <m:r>
                  <w:rPr>
                    <w:rFonts w:ascii="Cambria Math" w:hAnsi="Cambria Math" w:cs="Times New Roman"/>
                    <w:szCs w:val="24"/>
                    <w:lang w:val="en-US"/>
                  </w:rPr>
                  <m:t>i</m:t>
                </m:r>
              </m:e>
              <m:sub>
                <m:r>
                  <w:rPr>
                    <w:rFonts w:ascii="Cambria Math" w:hAnsi="Cambria Math" w:cs="Times New Roman"/>
                    <w:szCs w:val="24"/>
                    <w:lang w:val="en-US"/>
                  </w:rPr>
                  <m:t>2</m:t>
                </m:r>
              </m:sub>
            </m:sSub>
          </m:sub>
          <m:sup>
            <m:r>
              <w:rPr>
                <w:rFonts w:ascii="Cambria Math" w:hAnsi="Cambria Math" w:cs="Times New Roman"/>
                <w:szCs w:val="24"/>
                <w:lang w:val="en-US"/>
              </w:rPr>
              <m:t>i</m:t>
            </m:r>
          </m:sup>
          <m:e>
            <m:r>
              <w:rPr>
                <w:rFonts w:ascii="Cambria Math" w:hAnsi="Cambria Math" w:cs="Times New Roman"/>
                <w:lang w:val="en-US"/>
              </w:rPr>
              <m:t>δ</m:t>
            </m:r>
            <m:sSubSup>
              <m:sSubSupPr>
                <m:ctrlPr>
                  <w:rPr>
                    <w:rFonts w:ascii="Cambria Math" w:hAnsi="Cambria Math" w:cs="Times New Roman"/>
                    <w:lang w:val="en-US"/>
                  </w:rPr>
                </m:ctrlPr>
              </m:sSubSupPr>
              <m:e>
                <m:r>
                  <m:rPr>
                    <m:sty m:val="p"/>
                  </m:rPr>
                  <w:rPr>
                    <w:rFonts w:ascii="Cambria Math" w:hAnsi="Cambria Math" w:cs="Times New Roman"/>
                    <w:lang w:val="en-US"/>
                  </w:rPr>
                  <m:t>F</m:t>
                </m:r>
              </m:e>
              <m:sub>
                <m:r>
                  <w:rPr>
                    <w:rFonts w:ascii="Cambria Math" w:hAnsi="Cambria Math" w:cs="Times New Roman"/>
                    <w:lang w:val="en-US"/>
                  </w:rPr>
                  <m:t>t</m:t>
                </m:r>
              </m:sub>
              <m:sup>
                <m:r>
                  <w:rPr>
                    <w:rFonts w:ascii="Cambria Math" w:hAnsi="Cambria Math" w:cs="Times New Roman"/>
                    <w:i/>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w:rPr>
                    <w:rFonts w:ascii="Cambria Math" w:hAnsi="Cambria Math" w:cs="Times New Roman"/>
                    <w:i/>
                    <w:lang w:val="en-US"/>
                  </w:rPr>
                  <w:fldChar w:fldCharType="separate"/>
                </m:r>
                <m:r>
                  <m:rPr>
                    <m:sty m:val="p"/>
                  </m:rPr>
                  <w:rPr>
                    <w:rFonts w:ascii="Cambria Math" w:hAnsi="Cambria Math" w:cs="Times New Roman"/>
                    <w:noProof/>
                    <w:lang w:val="en-US"/>
                  </w:rPr>
                  <m:t>II</m:t>
                </m:r>
                <m:r>
                  <w:rPr>
                    <w:rFonts w:ascii="Cambria Math" w:hAnsi="Cambria Math" w:cs="Times New Roman"/>
                    <w:i/>
                    <w:lang w:val="en-US"/>
                  </w:rPr>
                  <w:fldChar w:fldCharType="end"/>
                </m:r>
              </m:sup>
            </m:sSubSup>
            <m:r>
              <w:rPr>
                <w:rFonts w:ascii="Cambria Math" w:hAnsi="Cambria Math" w:cs="Times New Roman"/>
                <w:szCs w:val="24"/>
                <w:lang w:val="en-US"/>
              </w:rPr>
              <m:t>dt</m:t>
            </m:r>
          </m:e>
        </m:nary>
        <m:r>
          <w:rPr>
            <w:rFonts w:ascii="Cambria Math" w:hAnsi="Cambria Math" w:cs="Times New Roman"/>
            <w:lang w:val="en-US"/>
          </w:rPr>
          <m:t>=0</m:t>
        </m:r>
      </m:oMath>
      <w:r>
        <w:rPr>
          <w:rFonts w:cs="Times New Roman"/>
          <w:lang w:val="en-US"/>
        </w:rPr>
        <w:t xml:space="preserve">, and 2) the separate GrIS interior and coastal regions are all in balance during the 1961 – 1990 reference period, i.e. </w:t>
      </w:r>
      <m:oMath>
        <m:nary>
          <m:naryPr>
            <m:limLoc m:val="undOvr"/>
            <m:ctrlPr>
              <w:rPr>
                <w:rFonts w:ascii="Cambria Math" w:hAnsi="Cambria Math" w:cs="Times New Roman"/>
                <w:i/>
                <w:szCs w:val="24"/>
              </w:rPr>
            </m:ctrlPr>
          </m:naryPr>
          <m:sub>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0</m:t>
                </m:r>
              </m:sub>
            </m:sSub>
          </m:sub>
          <m:sup>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1</m:t>
                </m:r>
              </m:sub>
            </m:sSub>
          </m:sup>
          <m:e>
            <m:r>
              <w:rPr>
                <w:rFonts w:ascii="Cambria Math" w:hAnsi="Cambria Math" w:cs="Times New Roman"/>
                <w:szCs w:val="24"/>
              </w:rPr>
              <m:t>(</m:t>
            </m:r>
            <m:sSubSup>
              <m:sSubSupPr>
                <m:ctrlPr>
                  <w:rPr>
                    <w:rFonts w:ascii="Cambria Math" w:hAnsi="Cambria Math" w:cs="Times New Roman"/>
                    <w:szCs w:val="24"/>
                    <w:lang w:val="en-US"/>
                  </w:rPr>
                </m:ctrlPr>
              </m:sSubSupPr>
              <m:e>
                <m:r>
                  <m:rPr>
                    <m:sty m:val="p"/>
                  </m:rPr>
                  <w:rPr>
                    <w:rFonts w:ascii="Cambria Math" w:hAnsi="Cambria Math" w:cs="Times New Roman"/>
                    <w:szCs w:val="24"/>
                    <w:lang w:val="en-US"/>
                  </w:rPr>
                  <m:t>SMB</m:t>
                </m:r>
              </m:e>
              <m:sub>
                <m:r>
                  <m:rPr>
                    <m:sty m:val="p"/>
                  </m:rPr>
                  <w:rPr>
                    <w:rFonts w:ascii="Cambria Math" w:hAnsi="Cambria Math" w:cs="Times New Roman"/>
                    <w:szCs w:val="24"/>
                    <w:lang w:val="en-US"/>
                  </w:rPr>
                  <m:t>0</m:t>
                </m:r>
              </m:sub>
              <m:sup>
                <m:r>
                  <m:rPr>
                    <m:sty m:val="p"/>
                  </m:rPr>
                  <w:rPr>
                    <w:rFonts w:ascii="Cambria Math" w:hAnsi="Cambria Math" w:cs="Times New Roman"/>
                    <w:szCs w:val="24"/>
                    <w:lang w:val="en-US"/>
                  </w:rPr>
                  <w:fldChar w:fldCharType="begin"/>
                </m:r>
                <m:r>
                  <m:rPr>
                    <m:sty m:val="p"/>
                  </m:rPr>
                  <w:rPr>
                    <w:rFonts w:ascii="Cambria Math" w:hAnsi="Cambria Math" w:cs="Times New Roman"/>
                    <w:szCs w:val="24"/>
                    <w:lang w:val="en-US"/>
                  </w:rPr>
                  <m:t xml:space="preserve"> </m:t>
                </m:r>
                <m:r>
                  <m:rPr>
                    <m:sty m:val="p"/>
                  </m:rPr>
                  <w:rPr>
                    <w:rFonts w:ascii="Cambria Math" w:hAnsi="Cambria Math" w:cs="Times New Roman" w:hint="eastAsia"/>
                    <w:szCs w:val="24"/>
                    <w:lang w:val="en-US"/>
                  </w:rPr>
                  <m:t>= 2 \* ROMAN</m:t>
                </m:r>
                <m:r>
                  <m:rPr>
                    <m:sty m:val="p"/>
                  </m:rPr>
                  <w:rPr>
                    <w:rFonts w:ascii="Cambria Math" w:hAnsi="Cambria Math" w:cs="Times New Roman"/>
                    <w:szCs w:val="24"/>
                    <w:lang w:val="en-US"/>
                  </w:rPr>
                  <m:t xml:space="preserve"> </m:t>
                </m:r>
                <m:r>
                  <m:rPr>
                    <m:sty m:val="p"/>
                  </m:rPr>
                  <w:rPr>
                    <w:rFonts w:ascii="Cambria Math" w:hAnsi="Cambria Math" w:cs="Times New Roman"/>
                    <w:szCs w:val="24"/>
                    <w:lang w:val="en-US"/>
                  </w:rPr>
                  <w:fldChar w:fldCharType="separate"/>
                </m:r>
                <m:r>
                  <m:rPr>
                    <m:sty m:val="p"/>
                  </m:rPr>
                  <w:rPr>
                    <w:rFonts w:ascii="Cambria Math" w:hAnsi="Cambria Math" w:cs="Times New Roman"/>
                    <w:noProof/>
                    <w:szCs w:val="24"/>
                    <w:lang w:val="en-US"/>
                  </w:rPr>
                  <m:t>II</m:t>
                </m:r>
                <m:r>
                  <m:rPr>
                    <m:sty m:val="p"/>
                  </m:rPr>
                  <w:rPr>
                    <w:rFonts w:ascii="Cambria Math" w:hAnsi="Cambria Math" w:cs="Times New Roman"/>
                    <w:szCs w:val="24"/>
                    <w:lang w:val="en-US"/>
                  </w:rPr>
                  <w:fldChar w:fldCharType="end"/>
                </m:r>
              </m:sup>
            </m:sSubSup>
            <m:r>
              <w:rPr>
                <w:rFonts w:ascii="Cambria Math" w:hAnsi="Cambria Math" w:cs="Times New Roman"/>
                <w:szCs w:val="24"/>
                <w:lang w:val="en-US"/>
              </w:rPr>
              <m:t>-</m:t>
            </m:r>
            <m:sSubSup>
              <m:sSubSupPr>
                <m:ctrlPr>
                  <w:rPr>
                    <w:rFonts w:ascii="Cambria Math" w:hAnsi="Cambria Math" w:cs="Times New Roman"/>
                    <w:szCs w:val="24"/>
                    <w:lang w:val="en-US"/>
                  </w:rPr>
                </m:ctrlPr>
              </m:sSubSupPr>
              <m:e>
                <m:r>
                  <m:rPr>
                    <m:sty m:val="p"/>
                  </m:rPr>
                  <w:rPr>
                    <w:rFonts w:ascii="Cambria Math" w:hAnsi="Cambria Math" w:cs="Times New Roman"/>
                    <w:szCs w:val="24"/>
                    <w:lang w:val="en-US"/>
                  </w:rPr>
                  <m:t>F</m:t>
                </m:r>
              </m:e>
              <m:sub>
                <m:r>
                  <w:rPr>
                    <w:rFonts w:ascii="Cambria Math" w:hAnsi="Cambria Math" w:cs="Times New Roman"/>
                    <w:szCs w:val="24"/>
                    <w:lang w:val="en-US"/>
                  </w:rPr>
                  <m:t>0</m:t>
                </m:r>
              </m:sub>
              <m:sup>
                <m:r>
                  <m:rPr>
                    <m:sty m:val="p"/>
                  </m:rPr>
                  <w:rPr>
                    <w:rFonts w:ascii="Cambria Math" w:hAnsi="Cambria Math" w:cs="Times New Roman"/>
                    <w:szCs w:val="24"/>
                    <w:lang w:val="en-US"/>
                  </w:rPr>
                  <w:fldChar w:fldCharType="begin"/>
                </m:r>
                <m:r>
                  <m:rPr>
                    <m:sty m:val="p"/>
                  </m:rPr>
                  <w:rPr>
                    <w:rFonts w:ascii="Cambria Math" w:hAnsi="Cambria Math" w:cs="Times New Roman"/>
                    <w:szCs w:val="24"/>
                    <w:lang w:val="en-US"/>
                  </w:rPr>
                  <m:t xml:space="preserve"> </m:t>
                </m:r>
                <m:r>
                  <m:rPr>
                    <m:sty m:val="p"/>
                  </m:rPr>
                  <w:rPr>
                    <w:rFonts w:ascii="Cambria Math" w:hAnsi="Cambria Math" w:cs="Times New Roman" w:hint="eastAsia"/>
                    <w:szCs w:val="24"/>
                    <w:lang w:val="en-US"/>
                  </w:rPr>
                  <m:t>= 2 \* ROMAN</m:t>
                </m:r>
                <m:r>
                  <m:rPr>
                    <m:sty m:val="p"/>
                  </m:rPr>
                  <w:rPr>
                    <w:rFonts w:ascii="Cambria Math" w:hAnsi="Cambria Math" w:cs="Times New Roman"/>
                    <w:szCs w:val="24"/>
                    <w:lang w:val="en-US"/>
                  </w:rPr>
                  <m:t xml:space="preserve"> </m:t>
                </m:r>
                <m:r>
                  <m:rPr>
                    <m:sty m:val="p"/>
                  </m:rPr>
                  <w:rPr>
                    <w:rFonts w:ascii="Cambria Math" w:hAnsi="Cambria Math" w:cs="Times New Roman"/>
                    <w:szCs w:val="24"/>
                    <w:lang w:val="en-US"/>
                  </w:rPr>
                  <w:fldChar w:fldCharType="separate"/>
                </m:r>
                <m:r>
                  <m:rPr>
                    <m:sty m:val="p"/>
                  </m:rPr>
                  <w:rPr>
                    <w:rFonts w:ascii="Cambria Math" w:hAnsi="Cambria Math" w:cs="Times New Roman"/>
                    <w:noProof/>
                    <w:szCs w:val="24"/>
                    <w:lang w:val="en-US"/>
                  </w:rPr>
                  <m:t>II</m:t>
                </m:r>
                <m:r>
                  <m:rPr>
                    <m:sty m:val="p"/>
                  </m:rPr>
                  <w:rPr>
                    <w:rFonts w:ascii="Cambria Math" w:hAnsi="Cambria Math" w:cs="Times New Roman"/>
                    <w:szCs w:val="24"/>
                    <w:lang w:val="en-US"/>
                  </w:rPr>
                  <w:fldChar w:fldCharType="end"/>
                </m:r>
              </m:sup>
            </m:sSubSup>
            <m:r>
              <w:rPr>
                <w:rFonts w:ascii="Cambria Math" w:hAnsi="Cambria Math" w:cs="Times New Roman"/>
                <w:szCs w:val="24"/>
              </w:rPr>
              <m:t>)dt</m:t>
            </m:r>
          </m:e>
        </m:nary>
        <m:r>
          <w:rPr>
            <w:rFonts w:ascii="Cambria Math" w:hAnsi="Cambria Math"/>
            <w:lang w:val="en-US"/>
          </w:rPr>
          <m:t>=0</m:t>
        </m:r>
      </m:oMath>
      <w:r>
        <w:rPr>
          <w:rFonts w:cs="Times New Roman"/>
          <w:lang w:val="en-US"/>
        </w:rPr>
        <w:t xml:space="preserve"> and</w:t>
      </w:r>
      <w:r>
        <w:rPr>
          <w:rFonts w:cs="Times New Roman" w:hint="eastAsia"/>
          <w:lang w:val="en-US"/>
        </w:rPr>
        <w:t xml:space="preserve"> </w:t>
      </w:r>
      <m:oMath>
        <m:nary>
          <m:naryPr>
            <m:limLoc m:val="undOvr"/>
            <m:ctrlPr>
              <w:rPr>
                <w:rFonts w:ascii="Cambria Math" w:hAnsi="Cambria Math" w:cs="Times New Roman"/>
                <w:i/>
                <w:szCs w:val="24"/>
              </w:rPr>
            </m:ctrlPr>
          </m:naryPr>
          <m:sub>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0</m:t>
                </m:r>
              </m:sub>
            </m:sSub>
          </m:sub>
          <m:sup>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1</m:t>
                </m:r>
              </m:sub>
            </m:sSub>
          </m:sup>
          <m:e>
            <m:d>
              <m:dPr>
                <m:ctrlPr>
                  <w:rPr>
                    <w:rFonts w:ascii="Cambria Math" w:hAnsi="Cambria Math" w:cs="Times New Roman"/>
                    <w:i/>
                    <w:szCs w:val="24"/>
                  </w:rPr>
                </m:ctrlPr>
              </m:dPr>
              <m:e>
                <m:sSubSup>
                  <m:sSubSupPr>
                    <m:ctrlPr>
                      <w:rPr>
                        <w:rFonts w:ascii="Cambria Math" w:hAnsi="Cambria Math" w:cs="Times New Roman"/>
                        <w:szCs w:val="24"/>
                        <w:lang w:val="en-US"/>
                      </w:rPr>
                    </m:ctrlPr>
                  </m:sSubSupPr>
                  <m:e>
                    <m:r>
                      <m:rPr>
                        <m:sty m:val="p"/>
                      </m:rPr>
                      <w:rPr>
                        <w:rFonts w:ascii="Cambria Math" w:hAnsi="Cambria Math" w:cs="Times New Roman"/>
                        <w:szCs w:val="24"/>
                        <w:lang w:val="en-US"/>
                      </w:rPr>
                      <m:t>SMB</m:t>
                    </m:r>
                  </m:e>
                  <m:sub>
                    <m:r>
                      <m:rPr>
                        <m:sty m:val="p"/>
                      </m:rPr>
                      <w:rPr>
                        <w:rFonts w:ascii="Cambria Math" w:hAnsi="Cambria Math" w:cs="Times New Roman"/>
                        <w:szCs w:val="24"/>
                        <w:lang w:val="en-US"/>
                      </w:rPr>
                      <m:t>0</m:t>
                    </m:r>
                  </m:sub>
                  <m:sup>
                    <m:r>
                      <m:rPr>
                        <m:sty m:val="p"/>
                      </m:rPr>
                      <w:rPr>
                        <w:rFonts w:ascii="Cambria Math" w:hAnsi="Cambria Math" w:cs="Times New Roman"/>
                        <w:szCs w:val="24"/>
                        <w:lang w:val="en-US"/>
                      </w:rPr>
                      <w:fldChar w:fldCharType="begin"/>
                    </m:r>
                    <m:r>
                      <m:rPr>
                        <m:sty m:val="p"/>
                      </m:rPr>
                      <w:rPr>
                        <w:rFonts w:ascii="Cambria Math" w:hAnsi="Cambria Math" w:cs="Times New Roman"/>
                        <w:szCs w:val="24"/>
                        <w:lang w:val="en-US"/>
                      </w:rPr>
                      <m:t xml:space="preserve"> </m:t>
                    </m:r>
                    <m:r>
                      <m:rPr>
                        <m:sty m:val="p"/>
                      </m:rPr>
                      <w:rPr>
                        <w:rFonts w:ascii="Cambria Math" w:hAnsi="Cambria Math" w:cs="Times New Roman" w:hint="eastAsia"/>
                        <w:szCs w:val="24"/>
                        <w:lang w:val="en-US"/>
                      </w:rPr>
                      <m:t>= 1 \* ROMAN</m:t>
                    </m:r>
                    <m:r>
                      <m:rPr>
                        <m:sty m:val="p"/>
                      </m:rPr>
                      <w:rPr>
                        <w:rFonts w:ascii="Cambria Math" w:hAnsi="Cambria Math" w:cs="Times New Roman"/>
                        <w:szCs w:val="24"/>
                        <w:lang w:val="en-US"/>
                      </w:rPr>
                      <m:t xml:space="preserve"> </m:t>
                    </m:r>
                    <m:r>
                      <m:rPr>
                        <m:sty m:val="p"/>
                      </m:rPr>
                      <w:rPr>
                        <w:rFonts w:ascii="Cambria Math" w:hAnsi="Cambria Math" w:cs="Times New Roman"/>
                        <w:szCs w:val="24"/>
                        <w:lang w:val="en-US"/>
                      </w:rPr>
                      <w:fldChar w:fldCharType="separate"/>
                    </m:r>
                    <m:r>
                      <m:rPr>
                        <m:sty m:val="p"/>
                      </m:rPr>
                      <w:rPr>
                        <w:rFonts w:ascii="Cambria Math" w:hAnsi="Cambria Math" w:cs="Times New Roman"/>
                        <w:noProof/>
                        <w:szCs w:val="24"/>
                        <w:lang w:val="en-US"/>
                      </w:rPr>
                      <m:t>I</m:t>
                    </m:r>
                    <m:r>
                      <m:rPr>
                        <m:sty m:val="p"/>
                      </m:rPr>
                      <w:rPr>
                        <w:rFonts w:ascii="Cambria Math" w:hAnsi="Cambria Math" w:cs="Times New Roman"/>
                        <w:szCs w:val="24"/>
                        <w:lang w:val="en-US"/>
                      </w:rPr>
                      <w:fldChar w:fldCharType="end"/>
                    </m:r>
                  </m:sup>
                </m:sSubSup>
                <m:r>
                  <w:rPr>
                    <w:rFonts w:ascii="Cambria Math" w:hAnsi="Cambria Math" w:cs="Times New Roman"/>
                    <w:szCs w:val="24"/>
                    <w:lang w:val="en-US"/>
                  </w:rPr>
                  <m:t>+</m:t>
                </m:r>
                <m:sSubSup>
                  <m:sSubSupPr>
                    <m:ctrlPr>
                      <w:rPr>
                        <w:rFonts w:ascii="Cambria Math" w:hAnsi="Cambria Math" w:cs="Times New Roman"/>
                        <w:szCs w:val="24"/>
                        <w:lang w:val="en-US"/>
                      </w:rPr>
                    </m:ctrlPr>
                  </m:sSubSupPr>
                  <m:e>
                    <m:r>
                      <m:rPr>
                        <m:sty m:val="p"/>
                      </m:rPr>
                      <w:rPr>
                        <w:rFonts w:ascii="Cambria Math" w:hAnsi="Cambria Math" w:cs="Times New Roman"/>
                        <w:szCs w:val="24"/>
                        <w:lang w:val="en-US"/>
                      </w:rPr>
                      <m:t>F</m:t>
                    </m:r>
                  </m:e>
                  <m:sub>
                    <m:r>
                      <w:rPr>
                        <w:rFonts w:ascii="Cambria Math" w:hAnsi="Cambria Math" w:cs="Times New Roman"/>
                        <w:szCs w:val="24"/>
                        <w:lang w:val="en-US"/>
                      </w:rPr>
                      <m:t>0</m:t>
                    </m:r>
                  </m:sub>
                  <m:sup>
                    <m:r>
                      <m:rPr>
                        <m:sty m:val="p"/>
                      </m:rPr>
                      <w:rPr>
                        <w:rFonts w:ascii="Cambria Math" w:hAnsi="Cambria Math" w:cs="Times New Roman"/>
                        <w:szCs w:val="24"/>
                        <w:lang w:val="en-US"/>
                      </w:rPr>
                      <w:fldChar w:fldCharType="begin"/>
                    </m:r>
                    <m:r>
                      <m:rPr>
                        <m:sty m:val="p"/>
                      </m:rPr>
                      <w:rPr>
                        <w:rFonts w:ascii="Cambria Math" w:hAnsi="Cambria Math" w:cs="Times New Roman"/>
                        <w:szCs w:val="24"/>
                        <w:lang w:val="en-US"/>
                      </w:rPr>
                      <m:t xml:space="preserve"> </m:t>
                    </m:r>
                    <m:r>
                      <m:rPr>
                        <m:sty m:val="p"/>
                      </m:rPr>
                      <w:rPr>
                        <w:rFonts w:ascii="Cambria Math" w:hAnsi="Cambria Math" w:cs="Times New Roman" w:hint="eastAsia"/>
                        <w:szCs w:val="24"/>
                        <w:lang w:val="en-US"/>
                      </w:rPr>
                      <m:t>= 2 \* ROMAN</m:t>
                    </m:r>
                    <m:r>
                      <m:rPr>
                        <m:sty m:val="p"/>
                      </m:rPr>
                      <w:rPr>
                        <w:rFonts w:ascii="Cambria Math" w:hAnsi="Cambria Math" w:cs="Times New Roman"/>
                        <w:szCs w:val="24"/>
                        <w:lang w:val="en-US"/>
                      </w:rPr>
                      <m:t xml:space="preserve"> </m:t>
                    </m:r>
                    <m:r>
                      <m:rPr>
                        <m:sty m:val="p"/>
                      </m:rPr>
                      <w:rPr>
                        <w:rFonts w:ascii="Cambria Math" w:hAnsi="Cambria Math" w:cs="Times New Roman"/>
                        <w:szCs w:val="24"/>
                        <w:lang w:val="en-US"/>
                      </w:rPr>
                      <w:fldChar w:fldCharType="separate"/>
                    </m:r>
                    <m:r>
                      <m:rPr>
                        <m:sty m:val="p"/>
                      </m:rPr>
                      <w:rPr>
                        <w:rFonts w:ascii="Cambria Math" w:hAnsi="Cambria Math" w:cs="Times New Roman"/>
                        <w:noProof/>
                        <w:szCs w:val="24"/>
                        <w:lang w:val="en-US"/>
                      </w:rPr>
                      <m:t>II</m:t>
                    </m:r>
                    <m:r>
                      <m:rPr>
                        <m:sty m:val="p"/>
                      </m:rPr>
                      <w:rPr>
                        <w:rFonts w:ascii="Cambria Math" w:hAnsi="Cambria Math" w:cs="Times New Roman"/>
                        <w:szCs w:val="24"/>
                        <w:lang w:val="en-US"/>
                      </w:rPr>
                      <w:fldChar w:fldCharType="end"/>
                    </m:r>
                  </m:sup>
                </m:sSubSup>
                <m:r>
                  <w:rPr>
                    <w:rFonts w:ascii="Cambria Math" w:hAnsi="Cambria Math" w:cs="Times New Roman"/>
                    <w:szCs w:val="24"/>
                    <w:lang w:val="en-US"/>
                  </w:rPr>
                  <m:t>-</m:t>
                </m:r>
                <m:sSub>
                  <m:sSubPr>
                    <m:ctrlPr>
                      <w:rPr>
                        <w:rFonts w:ascii="Cambria Math" w:hAnsi="Cambria Math" w:cs="Times New Roman"/>
                        <w:szCs w:val="24"/>
                        <w:lang w:val="en-US"/>
                      </w:rPr>
                    </m:ctrlPr>
                  </m:sSubPr>
                  <m:e>
                    <m:r>
                      <m:rPr>
                        <m:sty m:val="p"/>
                      </m:rPr>
                      <w:rPr>
                        <w:rFonts w:ascii="Cambria Math" w:hAnsi="Cambria Math" w:cs="Times New Roman"/>
                        <w:szCs w:val="24"/>
                        <w:lang w:val="en-US"/>
                      </w:rPr>
                      <m:t>D</m:t>
                    </m:r>
                  </m:e>
                  <m:sub>
                    <m:r>
                      <w:rPr>
                        <w:rFonts w:ascii="Cambria Math" w:hAnsi="Cambria Math" w:cs="Times New Roman"/>
                        <w:szCs w:val="24"/>
                        <w:lang w:val="en-US"/>
                      </w:rPr>
                      <m:t>0</m:t>
                    </m:r>
                  </m:sub>
                </m:sSub>
              </m:e>
            </m:d>
            <m:r>
              <w:rPr>
                <w:rFonts w:ascii="Cambria Math" w:hAnsi="Cambria Math" w:cs="Times New Roman"/>
                <w:szCs w:val="24"/>
              </w:rPr>
              <m:t>dt=0</m:t>
            </m:r>
          </m:e>
        </m:nary>
      </m:oMath>
      <w:r>
        <w:rPr>
          <w:rFonts w:cs="Times New Roman"/>
          <w:lang w:val="en-US"/>
        </w:rPr>
        <w:t xml:space="preserve">  Assumption 1) is necessary </w:t>
      </w:r>
      <w:r>
        <w:rPr>
          <w:lang w:val="en-US"/>
        </w:rPr>
        <w:t xml:space="preserve">since </w:t>
      </w:r>
      <w:r w:rsidRPr="00FE2872">
        <w:rPr>
          <w:lang w:val="en-US"/>
        </w:rPr>
        <w:t>the</w:t>
      </w:r>
      <w:r>
        <w:rPr>
          <w:lang w:val="en-US"/>
        </w:rPr>
        <w:t>re is a lack of yearly measurements</w:t>
      </w:r>
      <w:r w:rsidRPr="00FE2872">
        <w:rPr>
          <w:lang w:val="en-US"/>
        </w:rPr>
        <w:t xml:space="preserve"> </w:t>
      </w:r>
      <w:r>
        <w:rPr>
          <w:lang w:val="en-US"/>
        </w:rPr>
        <w:t>of ice</w:t>
      </w:r>
      <w:r w:rsidRPr="00FE2872">
        <w:rPr>
          <w:lang w:val="en-US"/>
        </w:rPr>
        <w:t xml:space="preserve"> velocity </w:t>
      </w:r>
      <w:r>
        <w:rPr>
          <w:lang w:val="en-US"/>
        </w:rPr>
        <w:t xml:space="preserve">across the </w:t>
      </w:r>
      <w:r w:rsidRPr="00FE2872">
        <w:rPr>
          <w:lang w:val="en-US"/>
        </w:rPr>
        <w:t xml:space="preserve">2000m </w:t>
      </w:r>
      <w:r>
        <w:rPr>
          <w:lang w:val="en-US"/>
        </w:rPr>
        <w:t xml:space="preserve">contour. An estimate of decadal </w:t>
      </w:r>
      <w:r>
        <w:rPr>
          <w:lang w:val="en-US"/>
        </w:rPr>
        <w:lastRenderedPageBreak/>
        <w:t xml:space="preserve">change by Howat et al. (2011) suggests it is reasonable to assume a constant </w:t>
      </w:r>
      <m:oMath>
        <m:sSup>
          <m:sSupPr>
            <m:ctrlPr>
              <w:rPr>
                <w:rFonts w:ascii="Cambria Math" w:hAnsi="Cambria Math" w:cs="Times New Roman"/>
                <w:lang w:val="en-US"/>
              </w:rPr>
            </m:ctrlPr>
          </m:sSupPr>
          <m:e>
            <m:r>
              <m:rPr>
                <m:sty m:val="p"/>
              </m:rPr>
              <w:rPr>
                <w:rFonts w:ascii="Cambria Math" w:hAnsi="Cambria Math" w:cs="Times New Roman"/>
                <w:lang w:val="en-US"/>
              </w:rPr>
              <m:t>F</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II</m:t>
            </m:r>
            <m:r>
              <m:rPr>
                <m:sty m:val="p"/>
              </m:rPr>
              <w:rPr>
                <w:rFonts w:ascii="Cambria Math" w:hAnsi="Cambria Math" w:cs="Times New Roman"/>
                <w:lang w:val="en-US"/>
              </w:rPr>
              <w:fldChar w:fldCharType="end"/>
            </m:r>
          </m:sup>
        </m:sSup>
      </m:oMath>
      <w:r>
        <w:rPr>
          <w:lang w:val="en-US"/>
        </w:rPr>
        <w:t xml:space="preserve"> for the entire GrIS, except for a few glaciers, such as the Jakobshavn glacier in basin 7 where the </w:t>
      </w:r>
      <m:oMath>
        <m:sSup>
          <m:sSupPr>
            <m:ctrlPr>
              <w:rPr>
                <w:rFonts w:ascii="Cambria Math" w:hAnsi="Cambria Math" w:cs="Times New Roman"/>
                <w:lang w:val="en-US"/>
              </w:rPr>
            </m:ctrlPr>
          </m:sSupPr>
          <m:e>
            <m:r>
              <m:rPr>
                <m:sty m:val="p"/>
              </m:rPr>
              <w:rPr>
                <w:rFonts w:ascii="Cambria Math" w:hAnsi="Cambria Math" w:cs="Times New Roman"/>
                <w:lang w:val="en-US"/>
              </w:rPr>
              <m:t>F</m:t>
            </m:r>
          </m:e>
          <m:sup>
            <m:r>
              <m:rPr>
                <m:sty m:val="p"/>
              </m:rPr>
              <w:rPr>
                <w:rFonts w:ascii="Cambria Math" w:hAnsi="Cambria Math" w:cs="Times New Roman"/>
                <w:lang w:val="en-US"/>
              </w:rPr>
              <w:fldChar w:fldCharType="begin"/>
            </m:r>
            <m:r>
              <m:rPr>
                <m:sty m:val="p"/>
              </m:rPr>
              <w:rPr>
                <w:rFonts w:ascii="Cambria Math" w:hAnsi="Cambria Math" w:cs="Times New Roman"/>
                <w:lang w:val="en-US"/>
              </w:rPr>
              <m:t xml:space="preserve"> </m:t>
            </m:r>
            <m:r>
              <m:rPr>
                <m:sty m:val="p"/>
              </m:rPr>
              <w:rPr>
                <w:rFonts w:ascii="Cambria Math" w:hAnsi="Cambria Math" w:cs="Times New Roman" w:hint="eastAsia"/>
                <w:lang w:val="en-US"/>
              </w:rPr>
              <m:t>= 2 \* ROMAN</m:t>
            </m:r>
            <m:r>
              <m:rPr>
                <m:sty m:val="p"/>
              </m:rPr>
              <w:rPr>
                <w:rFonts w:ascii="Cambria Math" w:hAnsi="Cambria Math" w:cs="Times New Roman"/>
                <w:lang w:val="en-US"/>
              </w:rPr>
              <m:t xml:space="preserve"> </m:t>
            </m:r>
            <m:r>
              <m:rPr>
                <m:sty m:val="p"/>
              </m:rPr>
              <w:rPr>
                <w:rFonts w:ascii="Cambria Math" w:hAnsi="Cambria Math" w:cs="Times New Roman"/>
                <w:lang w:val="en-US"/>
              </w:rPr>
              <w:fldChar w:fldCharType="separate"/>
            </m:r>
            <m:r>
              <m:rPr>
                <m:sty m:val="p"/>
              </m:rPr>
              <w:rPr>
                <w:rFonts w:ascii="Cambria Math" w:hAnsi="Cambria Math" w:cs="Times New Roman"/>
                <w:noProof/>
                <w:lang w:val="en-US"/>
              </w:rPr>
              <m:t>II</m:t>
            </m:r>
            <m:r>
              <m:rPr>
                <m:sty m:val="p"/>
              </m:rPr>
              <w:rPr>
                <w:rFonts w:ascii="Cambria Math" w:hAnsi="Cambria Math" w:cs="Times New Roman"/>
                <w:lang w:val="en-US"/>
              </w:rPr>
              <w:fldChar w:fldCharType="end"/>
            </m:r>
          </m:sup>
        </m:sSup>
      </m:oMath>
      <w:r>
        <w:rPr>
          <w:lang w:val="en-US"/>
        </w:rPr>
        <w:t xml:space="preserve"> may be higher than </w:t>
      </w:r>
      <m:oMath>
        <m:sSubSup>
          <m:sSubSupPr>
            <m:ctrlPr>
              <w:rPr>
                <w:rFonts w:ascii="Cambria Math" w:hAnsi="Cambria Math" w:cs="Times New Roman"/>
                <w:szCs w:val="24"/>
                <w:lang w:val="en-US"/>
              </w:rPr>
            </m:ctrlPr>
          </m:sSubSupPr>
          <m:e>
            <m:r>
              <m:rPr>
                <m:sty m:val="p"/>
              </m:rPr>
              <w:rPr>
                <w:rFonts w:ascii="Cambria Math" w:hAnsi="Cambria Math" w:cs="Times New Roman"/>
                <w:szCs w:val="24"/>
                <w:lang w:val="en-US"/>
              </w:rPr>
              <m:t>F</m:t>
            </m:r>
          </m:e>
          <m:sub>
            <m:r>
              <w:rPr>
                <w:rFonts w:ascii="Cambria Math" w:hAnsi="Cambria Math" w:cs="Times New Roman"/>
                <w:szCs w:val="24"/>
                <w:lang w:val="en-US"/>
              </w:rPr>
              <m:t>0</m:t>
            </m:r>
          </m:sub>
          <m:sup>
            <m:r>
              <m:rPr>
                <m:sty m:val="p"/>
              </m:rPr>
              <w:rPr>
                <w:rFonts w:ascii="Cambria Math" w:hAnsi="Cambria Math" w:cs="Times New Roman"/>
                <w:szCs w:val="24"/>
                <w:lang w:val="en-US"/>
              </w:rPr>
              <w:fldChar w:fldCharType="begin"/>
            </m:r>
            <m:r>
              <m:rPr>
                <m:sty m:val="p"/>
              </m:rPr>
              <w:rPr>
                <w:rFonts w:ascii="Cambria Math" w:hAnsi="Cambria Math" w:cs="Times New Roman"/>
                <w:szCs w:val="24"/>
                <w:lang w:val="en-US"/>
              </w:rPr>
              <m:t xml:space="preserve"> </m:t>
            </m:r>
            <m:r>
              <m:rPr>
                <m:sty m:val="p"/>
              </m:rPr>
              <w:rPr>
                <w:rFonts w:ascii="Cambria Math" w:hAnsi="Cambria Math" w:cs="Times New Roman" w:hint="eastAsia"/>
                <w:szCs w:val="24"/>
                <w:lang w:val="en-US"/>
              </w:rPr>
              <m:t>= 2 \* ROMAN</m:t>
            </m:r>
            <m:r>
              <m:rPr>
                <m:sty m:val="p"/>
              </m:rPr>
              <w:rPr>
                <w:rFonts w:ascii="Cambria Math" w:hAnsi="Cambria Math" w:cs="Times New Roman"/>
                <w:szCs w:val="24"/>
                <w:lang w:val="en-US"/>
              </w:rPr>
              <m:t xml:space="preserve"> </m:t>
            </m:r>
            <m:r>
              <m:rPr>
                <m:sty m:val="p"/>
              </m:rPr>
              <w:rPr>
                <w:rFonts w:ascii="Cambria Math" w:hAnsi="Cambria Math" w:cs="Times New Roman"/>
                <w:szCs w:val="24"/>
                <w:lang w:val="en-US"/>
              </w:rPr>
              <w:fldChar w:fldCharType="separate"/>
            </m:r>
            <m:r>
              <m:rPr>
                <m:sty m:val="p"/>
              </m:rPr>
              <w:rPr>
                <w:rFonts w:ascii="Cambria Math" w:hAnsi="Cambria Math" w:cs="Times New Roman"/>
                <w:noProof/>
                <w:szCs w:val="24"/>
                <w:lang w:val="en-US"/>
              </w:rPr>
              <m:t>II</m:t>
            </m:r>
            <m:r>
              <m:rPr>
                <m:sty m:val="p"/>
              </m:rPr>
              <w:rPr>
                <w:rFonts w:ascii="Cambria Math" w:hAnsi="Cambria Math" w:cs="Times New Roman"/>
                <w:szCs w:val="24"/>
                <w:lang w:val="en-US"/>
              </w:rPr>
              <w:fldChar w:fldCharType="end"/>
            </m:r>
          </m:sup>
        </m:sSubSup>
      </m:oMath>
      <w:r>
        <w:rPr>
          <w:lang w:val="en-US"/>
        </w:rPr>
        <w:t xml:space="preserve"> after 2000. In Andersen et al</w:t>
      </w:r>
      <w:r w:rsidR="00D42677">
        <w:rPr>
          <w:lang w:val="en-US"/>
        </w:rPr>
        <w:t>.</w:t>
      </w:r>
      <w:r>
        <w:rPr>
          <w:lang w:val="en-US"/>
        </w:rPr>
        <w:t xml:space="preserve"> (2015), the </w:t>
      </w:r>
      <w:r w:rsidR="00D42677">
        <w:rPr>
          <w:lang w:val="en-US"/>
        </w:rPr>
        <w:t xml:space="preserve">mass </w:t>
      </w:r>
      <w:r>
        <w:rPr>
          <w:lang w:val="en-US"/>
        </w:rPr>
        <w:t xml:space="preserve">balance </w:t>
      </w:r>
      <w:r w:rsidR="00D42677">
        <w:rPr>
          <w:lang w:val="en-US"/>
        </w:rPr>
        <w:t xml:space="preserve">of the interior GrIS </w:t>
      </w:r>
      <w:r>
        <w:rPr>
          <w:lang w:val="en-US"/>
        </w:rPr>
        <w:t>(in their study defined as the ice sheet above the 1700 m elevation contour) was 41</w:t>
      </w:r>
      <w:r w:rsidRPr="00EC06C2">
        <w:rPr>
          <w:lang w:val="en-US"/>
        </w:rPr>
        <w:t>±</w:t>
      </w:r>
      <w:r>
        <w:rPr>
          <w:lang w:val="en-US"/>
        </w:rPr>
        <w:t xml:space="preserve">61 Gt/yr during the 1961-1990 reference period and in Colgan et al. (2015) the </w:t>
      </w:r>
      <w:r w:rsidR="00D42677">
        <w:rPr>
          <w:lang w:val="en-US"/>
        </w:rPr>
        <w:t xml:space="preserve">ice </w:t>
      </w:r>
      <w:r>
        <w:rPr>
          <w:lang w:val="en-US"/>
        </w:rPr>
        <w:t xml:space="preserve">flux </w:t>
      </w:r>
      <w:r w:rsidR="00536038">
        <w:rPr>
          <w:lang w:val="en-US"/>
        </w:rPr>
        <w:t xml:space="preserve">across the 1700m contour </w:t>
      </w:r>
      <w:r>
        <w:rPr>
          <w:lang w:val="en-US"/>
        </w:rPr>
        <w:t xml:space="preserve">was estimated </w:t>
      </w:r>
      <w:r w:rsidR="00D42677">
        <w:rPr>
          <w:lang w:val="en-US"/>
        </w:rPr>
        <w:t>to be</w:t>
      </w:r>
      <w:r>
        <w:rPr>
          <w:lang w:val="en-US"/>
        </w:rPr>
        <w:t xml:space="preserve"> 54</w:t>
      </w:r>
      <w:r w:rsidRPr="00EC06C2">
        <w:rPr>
          <w:lang w:val="en-US"/>
        </w:rPr>
        <w:t>±</w:t>
      </w:r>
      <w:r>
        <w:rPr>
          <w:lang w:val="en-US"/>
        </w:rPr>
        <w:t>46 Gt/yr for the same time period, indicating the assumption of balance approximately holds within the uncertainties.</w:t>
      </w:r>
    </w:p>
    <w:p w14:paraId="333D72C5" w14:textId="77777777" w:rsidR="004C6B9B" w:rsidRDefault="004C6B9B" w:rsidP="004C6B9B">
      <w:pPr>
        <w:rPr>
          <w:rFonts w:cs="Times New Roman"/>
          <w:lang w:val="en-US"/>
        </w:rPr>
      </w:pPr>
      <w:r>
        <w:rPr>
          <w:lang w:val="en-US"/>
        </w:rPr>
        <w:t xml:space="preserve">Based on these two assumptions, we </w:t>
      </w:r>
      <w:r>
        <w:rPr>
          <w:rFonts w:cs="Times New Roman"/>
          <w:lang w:val="en-US"/>
        </w:rPr>
        <w:t>apply Eq. (6) for the interior and coastal GrIS regions, yielding:</w:t>
      </w:r>
    </w:p>
    <w:p w14:paraId="5768C715" w14:textId="77777777" w:rsidR="004C6B9B" w:rsidRPr="006454B5" w:rsidRDefault="004C6B9B" w:rsidP="004C6B9B">
      <w:pPr>
        <w:ind w:left="720"/>
        <w:rPr>
          <w:rFonts w:cs="Times New Roman"/>
          <w:lang w:val="en-US"/>
        </w:rPr>
      </w:pPr>
      <m:oMath>
        <m:r>
          <m:rPr>
            <m:sty m:val="p"/>
          </m:rPr>
          <w:rPr>
            <w:rFonts w:ascii="Cambria Math" w:hAnsi="Cambria Math" w:cs="Times New Roman"/>
            <w:szCs w:val="24"/>
            <w:lang w:val="en-US"/>
          </w:rPr>
          <m:t>∆</m:t>
        </m:r>
        <m:sSubSup>
          <m:sSubSupPr>
            <m:ctrlPr>
              <w:rPr>
                <w:rFonts w:ascii="Cambria Math" w:hAnsi="Cambria Math" w:cs="Times New Roman"/>
                <w:szCs w:val="24"/>
                <w:lang w:val="en-US"/>
              </w:rPr>
            </m:ctrlPr>
          </m:sSubSupPr>
          <m:e>
            <m:r>
              <m:rPr>
                <m:sty m:val="p"/>
              </m:rPr>
              <w:rPr>
                <w:rFonts w:ascii="Cambria Math" w:hAnsi="Cambria Math" w:cs="Times New Roman"/>
                <w:szCs w:val="24"/>
                <w:lang w:val="en-US"/>
              </w:rPr>
              <m:t>TMB</m:t>
            </m:r>
          </m:e>
          <m:sub>
            <m:r>
              <w:rPr>
                <w:rFonts w:ascii="Cambria Math" w:hAnsi="Cambria Math" w:cs="Times New Roman"/>
                <w:szCs w:val="24"/>
                <w:lang w:val="en-US"/>
              </w:rPr>
              <m:t>i</m:t>
            </m:r>
          </m:sub>
          <m:sup>
            <m:r>
              <m:rPr>
                <m:sty m:val="p"/>
              </m:rPr>
              <w:rPr>
                <w:rFonts w:ascii="Cambria Math" w:hAnsi="Cambria Math" w:cs="Times New Roman"/>
                <w:szCs w:val="24"/>
                <w:lang w:val="en-US"/>
              </w:rPr>
              <w:fldChar w:fldCharType="begin"/>
            </m:r>
            <m:r>
              <m:rPr>
                <m:sty m:val="p"/>
              </m:rPr>
              <w:rPr>
                <w:rFonts w:ascii="Cambria Math" w:hAnsi="Cambria Math" w:cs="Times New Roman"/>
                <w:szCs w:val="24"/>
                <w:lang w:val="en-US"/>
              </w:rPr>
              <m:t xml:space="preserve"> </m:t>
            </m:r>
            <m:r>
              <m:rPr>
                <m:sty m:val="p"/>
              </m:rPr>
              <w:rPr>
                <w:rFonts w:ascii="Cambria Math" w:hAnsi="Cambria Math" w:cs="Times New Roman" w:hint="eastAsia"/>
                <w:szCs w:val="24"/>
                <w:lang w:val="en-US"/>
              </w:rPr>
              <m:t>= 2 \* ROMAN</m:t>
            </m:r>
            <m:r>
              <m:rPr>
                <m:sty m:val="p"/>
              </m:rPr>
              <w:rPr>
                <w:rFonts w:ascii="Cambria Math" w:hAnsi="Cambria Math" w:cs="Times New Roman"/>
                <w:szCs w:val="24"/>
                <w:lang w:val="en-US"/>
              </w:rPr>
              <m:t xml:space="preserve"> </m:t>
            </m:r>
            <m:r>
              <m:rPr>
                <m:sty m:val="p"/>
              </m:rPr>
              <w:rPr>
                <w:rFonts w:ascii="Cambria Math" w:hAnsi="Cambria Math" w:cs="Times New Roman"/>
                <w:szCs w:val="24"/>
                <w:lang w:val="en-US"/>
              </w:rPr>
              <w:fldChar w:fldCharType="separate"/>
            </m:r>
            <m:r>
              <m:rPr>
                <m:sty m:val="p"/>
              </m:rPr>
              <w:rPr>
                <w:rFonts w:ascii="Cambria Math" w:hAnsi="Cambria Math" w:cs="Times New Roman"/>
                <w:noProof/>
                <w:szCs w:val="24"/>
                <w:lang w:val="en-US"/>
              </w:rPr>
              <m:t>II</m:t>
            </m:r>
            <m:r>
              <m:rPr>
                <m:sty m:val="p"/>
              </m:rPr>
              <w:rPr>
                <w:rFonts w:ascii="Cambria Math" w:hAnsi="Cambria Math" w:cs="Times New Roman"/>
                <w:szCs w:val="24"/>
                <w:lang w:val="en-US"/>
              </w:rPr>
              <w:fldChar w:fldCharType="end"/>
            </m:r>
          </m:sup>
        </m:sSubSup>
        <m:r>
          <w:rPr>
            <w:rFonts w:ascii="Cambria Math" w:hAnsi="Cambria Math" w:cs="Times New Roman"/>
            <w:szCs w:val="24"/>
            <w:lang w:val="en-US"/>
          </w:rPr>
          <m:t>=</m:t>
        </m:r>
        <m:nary>
          <m:naryPr>
            <m:limLoc m:val="undOvr"/>
            <m:ctrlPr>
              <w:rPr>
                <w:rFonts w:ascii="Cambria Math" w:hAnsi="Cambria Math" w:cs="Times New Roman"/>
                <w:i/>
                <w:szCs w:val="24"/>
                <w:lang w:val="en-US"/>
              </w:rPr>
            </m:ctrlPr>
          </m:naryPr>
          <m:sub>
            <m:sSub>
              <m:sSubPr>
                <m:ctrlPr>
                  <w:rPr>
                    <w:rFonts w:ascii="Cambria Math" w:hAnsi="Cambria Math" w:cs="Times New Roman"/>
                    <w:i/>
                    <w:szCs w:val="24"/>
                    <w:lang w:val="en-US"/>
                  </w:rPr>
                </m:ctrlPr>
              </m:sSubPr>
              <m:e>
                <m:r>
                  <w:rPr>
                    <w:rFonts w:ascii="Cambria Math" w:hAnsi="Cambria Math" w:cs="Times New Roman"/>
                    <w:szCs w:val="24"/>
                    <w:lang w:val="en-US"/>
                  </w:rPr>
                  <m:t>i</m:t>
                </m:r>
              </m:e>
              <m:sub>
                <m:r>
                  <w:rPr>
                    <w:rFonts w:ascii="Cambria Math" w:hAnsi="Cambria Math" w:cs="Times New Roman"/>
                    <w:szCs w:val="24"/>
                    <w:lang w:val="en-US"/>
                  </w:rPr>
                  <m:t>2</m:t>
                </m:r>
              </m:sub>
            </m:sSub>
          </m:sub>
          <m:sup>
            <m:r>
              <w:rPr>
                <w:rFonts w:ascii="Cambria Math" w:hAnsi="Cambria Math" w:cs="Times New Roman"/>
                <w:szCs w:val="24"/>
                <w:lang w:val="en-US"/>
              </w:rPr>
              <m:t>i</m:t>
            </m:r>
          </m:sup>
          <m:e>
            <m:sSubSup>
              <m:sSubSupPr>
                <m:ctrlPr>
                  <w:rPr>
                    <w:rFonts w:ascii="Cambria Math" w:hAnsi="Cambria Math" w:cs="Times New Roman"/>
                    <w:szCs w:val="24"/>
                    <w:lang w:val="en-US"/>
                  </w:rPr>
                </m:ctrlPr>
              </m:sSubSupPr>
              <m:e>
                <m:r>
                  <m:rPr>
                    <m:sty m:val="p"/>
                  </m:rPr>
                  <w:rPr>
                    <w:rFonts w:ascii="Cambria Math" w:hAnsi="Cambria Math" w:cs="Times New Roman"/>
                    <w:szCs w:val="24"/>
                    <w:lang w:val="en-US"/>
                  </w:rPr>
                  <m:t>SMB</m:t>
                </m:r>
              </m:e>
              <m:sub>
                <m:r>
                  <w:rPr>
                    <w:rFonts w:ascii="Cambria Math" w:hAnsi="Cambria Math" w:cs="Times New Roman"/>
                    <w:szCs w:val="24"/>
                    <w:lang w:val="en-US"/>
                  </w:rPr>
                  <m:t>t</m:t>
                </m:r>
              </m:sub>
              <m:sup>
                <m:r>
                  <m:rPr>
                    <m:sty m:val="p"/>
                  </m:rPr>
                  <w:rPr>
                    <w:rFonts w:ascii="Cambria Math" w:hAnsi="Cambria Math" w:cs="Times New Roman"/>
                    <w:szCs w:val="24"/>
                    <w:lang w:val="en-US"/>
                  </w:rPr>
                  <w:fldChar w:fldCharType="begin"/>
                </m:r>
                <m:r>
                  <m:rPr>
                    <m:sty m:val="p"/>
                  </m:rPr>
                  <w:rPr>
                    <w:rFonts w:ascii="Cambria Math" w:hAnsi="Cambria Math" w:cs="Times New Roman"/>
                    <w:szCs w:val="24"/>
                    <w:lang w:val="en-US"/>
                  </w:rPr>
                  <m:t xml:space="preserve"> </m:t>
                </m:r>
                <m:r>
                  <m:rPr>
                    <m:sty m:val="p"/>
                  </m:rPr>
                  <w:rPr>
                    <w:rFonts w:ascii="Cambria Math" w:hAnsi="Cambria Math" w:cs="Times New Roman" w:hint="eastAsia"/>
                    <w:szCs w:val="24"/>
                    <w:lang w:val="en-US"/>
                  </w:rPr>
                  <m:t>= 2 \* ROMAN</m:t>
                </m:r>
                <m:r>
                  <m:rPr>
                    <m:sty m:val="p"/>
                  </m:rPr>
                  <w:rPr>
                    <w:rFonts w:ascii="Cambria Math" w:hAnsi="Cambria Math" w:cs="Times New Roman"/>
                    <w:szCs w:val="24"/>
                    <w:lang w:val="en-US"/>
                  </w:rPr>
                  <m:t xml:space="preserve"> </m:t>
                </m:r>
                <m:r>
                  <m:rPr>
                    <m:sty m:val="p"/>
                  </m:rPr>
                  <w:rPr>
                    <w:rFonts w:ascii="Cambria Math" w:hAnsi="Cambria Math" w:cs="Times New Roman"/>
                    <w:szCs w:val="24"/>
                    <w:lang w:val="en-US"/>
                  </w:rPr>
                  <w:fldChar w:fldCharType="separate"/>
                </m:r>
                <m:r>
                  <m:rPr>
                    <m:sty m:val="p"/>
                  </m:rPr>
                  <w:rPr>
                    <w:rFonts w:ascii="Cambria Math" w:hAnsi="Cambria Math" w:cs="Times New Roman"/>
                    <w:noProof/>
                    <w:szCs w:val="24"/>
                    <w:lang w:val="en-US"/>
                  </w:rPr>
                  <m:t>II</m:t>
                </m:r>
                <m:r>
                  <m:rPr>
                    <m:sty m:val="p"/>
                  </m:rPr>
                  <w:rPr>
                    <w:rFonts w:ascii="Cambria Math" w:hAnsi="Cambria Math" w:cs="Times New Roman"/>
                    <w:szCs w:val="24"/>
                    <w:lang w:val="en-US"/>
                  </w:rPr>
                  <w:fldChar w:fldCharType="end"/>
                </m:r>
              </m:sup>
            </m:sSubSup>
            <m:r>
              <w:rPr>
                <w:rFonts w:ascii="Cambria Math" w:hAnsi="Cambria Math" w:cs="Times New Roman"/>
                <w:szCs w:val="24"/>
                <w:lang w:val="en-US"/>
              </w:rPr>
              <m:t>dt</m:t>
            </m:r>
          </m:e>
        </m:nary>
      </m:oMath>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sidRPr="007E3C38">
        <w:rPr>
          <w:rFonts w:cs="Times New Roman"/>
          <w:b/>
          <w:lang w:val="en-US"/>
        </w:rPr>
        <w:t>( 7 )</w:t>
      </w:r>
    </w:p>
    <w:p w14:paraId="69AA5076" w14:textId="77777777" w:rsidR="004C6B9B" w:rsidRDefault="004C6B9B" w:rsidP="004C6B9B">
      <w:pPr>
        <w:rPr>
          <w:rFonts w:cs="Times New Roman"/>
          <w:lang w:val="en-US"/>
        </w:rPr>
      </w:pPr>
      <w:r>
        <w:rPr>
          <w:rFonts w:cs="Times New Roman"/>
          <w:lang w:val="en-US"/>
        </w:rPr>
        <w:t>And</w:t>
      </w:r>
    </w:p>
    <w:p w14:paraId="45DDA4EB" w14:textId="77777777" w:rsidR="004C6B9B" w:rsidRDefault="004C6B9B" w:rsidP="004C6B9B">
      <w:pPr>
        <w:ind w:firstLine="720"/>
        <w:rPr>
          <w:rFonts w:cs="Times New Roman"/>
          <w:lang w:val="en-US"/>
        </w:rPr>
      </w:pPr>
      <m:oMath>
        <m:r>
          <m:rPr>
            <m:sty m:val="p"/>
          </m:rPr>
          <w:rPr>
            <w:rFonts w:ascii="Cambria Math" w:hAnsi="Cambria Math" w:cs="Times New Roman"/>
            <w:szCs w:val="24"/>
            <w:lang w:val="en-US"/>
          </w:rPr>
          <m:t>∆</m:t>
        </m:r>
        <m:sSubSup>
          <m:sSubSupPr>
            <m:ctrlPr>
              <w:rPr>
                <w:rFonts w:ascii="Cambria Math" w:hAnsi="Cambria Math" w:cs="Times New Roman"/>
                <w:szCs w:val="24"/>
                <w:lang w:val="en-US"/>
              </w:rPr>
            </m:ctrlPr>
          </m:sSubSupPr>
          <m:e>
            <m:r>
              <m:rPr>
                <m:sty m:val="p"/>
              </m:rPr>
              <w:rPr>
                <w:rFonts w:ascii="Cambria Math" w:hAnsi="Cambria Math" w:cs="Times New Roman"/>
                <w:szCs w:val="24"/>
                <w:lang w:val="en-US"/>
              </w:rPr>
              <m:t>TMB</m:t>
            </m:r>
          </m:e>
          <m:sub>
            <m:r>
              <w:rPr>
                <w:rFonts w:ascii="Cambria Math" w:hAnsi="Cambria Math" w:cs="Times New Roman"/>
                <w:szCs w:val="24"/>
                <w:lang w:val="en-US"/>
              </w:rPr>
              <m:t>i</m:t>
            </m:r>
          </m:sub>
          <m:sup>
            <m:r>
              <m:rPr>
                <m:sty m:val="p"/>
              </m:rPr>
              <w:rPr>
                <w:rFonts w:ascii="Cambria Math" w:hAnsi="Cambria Math" w:cs="Times New Roman"/>
                <w:szCs w:val="24"/>
                <w:lang w:val="en-US"/>
              </w:rPr>
              <w:fldChar w:fldCharType="begin"/>
            </m:r>
            <m:r>
              <m:rPr>
                <m:sty m:val="p"/>
              </m:rPr>
              <w:rPr>
                <w:rFonts w:ascii="Cambria Math" w:hAnsi="Cambria Math" w:cs="Times New Roman"/>
                <w:szCs w:val="24"/>
                <w:lang w:val="en-US"/>
              </w:rPr>
              <m:t xml:space="preserve"> </m:t>
            </m:r>
            <m:r>
              <m:rPr>
                <m:sty m:val="p"/>
              </m:rPr>
              <w:rPr>
                <w:rFonts w:ascii="Cambria Math" w:hAnsi="Cambria Math" w:cs="Times New Roman" w:hint="eastAsia"/>
                <w:szCs w:val="24"/>
                <w:lang w:val="en-US"/>
              </w:rPr>
              <m:t>= 2 \* ROMAN</m:t>
            </m:r>
            <m:r>
              <m:rPr>
                <m:sty m:val="p"/>
              </m:rPr>
              <w:rPr>
                <w:rFonts w:ascii="Cambria Math" w:hAnsi="Cambria Math" w:cs="Times New Roman"/>
                <w:szCs w:val="24"/>
                <w:lang w:val="en-US"/>
              </w:rPr>
              <m:t xml:space="preserve"> </m:t>
            </m:r>
            <m:r>
              <m:rPr>
                <m:sty m:val="p"/>
              </m:rPr>
              <w:rPr>
                <w:rFonts w:ascii="Cambria Math" w:hAnsi="Cambria Math" w:cs="Times New Roman"/>
                <w:szCs w:val="24"/>
                <w:lang w:val="en-US"/>
              </w:rPr>
              <w:fldChar w:fldCharType="separate"/>
            </m:r>
            <m:r>
              <m:rPr>
                <m:sty m:val="p"/>
              </m:rPr>
              <w:rPr>
                <w:rFonts w:ascii="Cambria Math" w:hAnsi="Cambria Math" w:cs="Times New Roman"/>
                <w:noProof/>
                <w:szCs w:val="24"/>
                <w:lang w:val="en-US"/>
              </w:rPr>
              <m:t>I</m:t>
            </m:r>
            <m:r>
              <m:rPr>
                <m:sty m:val="p"/>
              </m:rPr>
              <w:rPr>
                <w:rFonts w:ascii="Cambria Math" w:hAnsi="Cambria Math" w:cs="Times New Roman"/>
                <w:szCs w:val="24"/>
                <w:lang w:val="en-US"/>
              </w:rPr>
              <w:fldChar w:fldCharType="end"/>
            </m:r>
          </m:sup>
        </m:sSubSup>
        <m:r>
          <w:rPr>
            <w:rFonts w:ascii="Cambria Math" w:hAnsi="Cambria Math" w:cs="Times New Roman"/>
            <w:szCs w:val="24"/>
            <w:lang w:val="en-US"/>
          </w:rPr>
          <m:t>=</m:t>
        </m:r>
        <m:nary>
          <m:naryPr>
            <m:limLoc m:val="undOvr"/>
            <m:ctrlPr>
              <w:rPr>
                <w:rFonts w:ascii="Cambria Math" w:hAnsi="Cambria Math" w:cs="Times New Roman"/>
                <w:i/>
                <w:szCs w:val="24"/>
                <w:lang w:val="en-US"/>
              </w:rPr>
            </m:ctrlPr>
          </m:naryPr>
          <m:sub>
            <m:sSub>
              <m:sSubPr>
                <m:ctrlPr>
                  <w:rPr>
                    <w:rFonts w:ascii="Cambria Math" w:hAnsi="Cambria Math" w:cs="Times New Roman"/>
                    <w:i/>
                    <w:szCs w:val="24"/>
                    <w:lang w:val="en-US"/>
                  </w:rPr>
                </m:ctrlPr>
              </m:sSubPr>
              <m:e>
                <m:r>
                  <w:rPr>
                    <w:rFonts w:ascii="Cambria Math" w:hAnsi="Cambria Math" w:cs="Times New Roman"/>
                    <w:szCs w:val="24"/>
                    <w:lang w:val="en-US"/>
                  </w:rPr>
                  <m:t>i</m:t>
                </m:r>
              </m:e>
              <m:sub>
                <m:r>
                  <w:rPr>
                    <w:rFonts w:ascii="Cambria Math" w:hAnsi="Cambria Math" w:cs="Times New Roman"/>
                    <w:szCs w:val="24"/>
                    <w:lang w:val="en-US"/>
                  </w:rPr>
                  <m:t>2</m:t>
                </m:r>
              </m:sub>
            </m:sSub>
          </m:sub>
          <m:sup>
            <m:r>
              <w:rPr>
                <w:rFonts w:ascii="Cambria Math" w:hAnsi="Cambria Math" w:cs="Times New Roman"/>
                <w:szCs w:val="24"/>
                <w:lang w:val="en-US"/>
              </w:rPr>
              <m:t>i</m:t>
            </m:r>
          </m:sup>
          <m:e>
            <m:r>
              <w:rPr>
                <w:rFonts w:ascii="Cambria Math" w:hAnsi="Cambria Math" w:cs="Times New Roman"/>
                <w:szCs w:val="24"/>
                <w:lang w:val="en-US"/>
              </w:rPr>
              <m:t>(</m:t>
            </m:r>
            <m:sSubSup>
              <m:sSubSupPr>
                <m:ctrlPr>
                  <w:rPr>
                    <w:rFonts w:ascii="Cambria Math" w:hAnsi="Cambria Math" w:cs="Times New Roman"/>
                    <w:szCs w:val="24"/>
                    <w:lang w:val="en-US"/>
                  </w:rPr>
                </m:ctrlPr>
              </m:sSubSupPr>
              <m:e>
                <m:r>
                  <m:rPr>
                    <m:sty m:val="p"/>
                  </m:rPr>
                  <w:rPr>
                    <w:rFonts w:ascii="Cambria Math" w:hAnsi="Cambria Math" w:cs="Times New Roman"/>
                    <w:szCs w:val="24"/>
                    <w:lang w:val="en-US"/>
                  </w:rPr>
                  <m:t>SMB</m:t>
                </m:r>
              </m:e>
              <m:sub>
                <m:r>
                  <w:rPr>
                    <w:rFonts w:ascii="Cambria Math" w:hAnsi="Cambria Math" w:cs="Times New Roman"/>
                    <w:szCs w:val="24"/>
                    <w:lang w:val="en-US"/>
                  </w:rPr>
                  <m:t>t</m:t>
                </m:r>
              </m:sub>
              <m:sup>
                <m:r>
                  <m:rPr>
                    <m:sty m:val="p"/>
                  </m:rPr>
                  <w:rPr>
                    <w:rFonts w:ascii="Cambria Math" w:hAnsi="Cambria Math" w:cs="Times New Roman"/>
                    <w:szCs w:val="24"/>
                    <w:lang w:val="en-US"/>
                  </w:rPr>
                  <w:fldChar w:fldCharType="begin"/>
                </m:r>
                <m:r>
                  <m:rPr>
                    <m:sty m:val="p"/>
                  </m:rPr>
                  <w:rPr>
                    <w:rFonts w:ascii="Cambria Math" w:hAnsi="Cambria Math" w:cs="Times New Roman"/>
                    <w:szCs w:val="24"/>
                    <w:lang w:val="en-US"/>
                  </w:rPr>
                  <m:t xml:space="preserve"> </m:t>
                </m:r>
                <m:r>
                  <m:rPr>
                    <m:sty m:val="p"/>
                  </m:rPr>
                  <w:rPr>
                    <w:rFonts w:ascii="Cambria Math" w:hAnsi="Cambria Math" w:cs="Times New Roman" w:hint="eastAsia"/>
                    <w:szCs w:val="24"/>
                    <w:lang w:val="en-US"/>
                  </w:rPr>
                  <m:t>= 2 \* ROMAN</m:t>
                </m:r>
                <m:r>
                  <m:rPr>
                    <m:sty m:val="p"/>
                  </m:rPr>
                  <w:rPr>
                    <w:rFonts w:ascii="Cambria Math" w:hAnsi="Cambria Math" w:cs="Times New Roman"/>
                    <w:szCs w:val="24"/>
                    <w:lang w:val="en-US"/>
                  </w:rPr>
                  <m:t xml:space="preserve"> </m:t>
                </m:r>
                <m:r>
                  <m:rPr>
                    <m:sty m:val="p"/>
                  </m:rPr>
                  <w:rPr>
                    <w:rFonts w:ascii="Cambria Math" w:hAnsi="Cambria Math" w:cs="Times New Roman"/>
                    <w:szCs w:val="24"/>
                    <w:lang w:val="en-US"/>
                  </w:rPr>
                  <w:fldChar w:fldCharType="separate"/>
                </m:r>
                <m:r>
                  <m:rPr>
                    <m:sty m:val="p"/>
                  </m:rPr>
                  <w:rPr>
                    <w:rFonts w:ascii="Cambria Math" w:hAnsi="Cambria Math" w:cs="Times New Roman"/>
                    <w:noProof/>
                    <w:szCs w:val="24"/>
                    <w:lang w:val="en-US"/>
                  </w:rPr>
                  <m:t>I</m:t>
                </m:r>
                <m:r>
                  <m:rPr>
                    <m:sty m:val="p"/>
                  </m:rPr>
                  <w:rPr>
                    <w:rFonts w:ascii="Cambria Math" w:hAnsi="Cambria Math" w:cs="Times New Roman"/>
                    <w:szCs w:val="24"/>
                    <w:lang w:val="en-US"/>
                  </w:rPr>
                  <w:fldChar w:fldCharType="end"/>
                </m:r>
              </m:sup>
            </m:sSubSup>
            <m:r>
              <w:rPr>
                <w:rFonts w:ascii="Cambria Math" w:hAnsi="Cambria Math" w:cs="Times New Roman"/>
                <w:szCs w:val="24"/>
                <w:lang w:val="en-US"/>
              </w:rPr>
              <m:t>-</m:t>
            </m:r>
            <m:sSub>
              <m:sSubPr>
                <m:ctrlPr>
                  <w:rPr>
                    <w:rFonts w:ascii="Cambria Math" w:hAnsi="Cambria Math" w:cs="Times New Roman"/>
                    <w:szCs w:val="24"/>
                    <w:lang w:val="en-US"/>
                  </w:rPr>
                </m:ctrlPr>
              </m:sSubPr>
              <m:e>
                <m:r>
                  <m:rPr>
                    <m:sty m:val="p"/>
                  </m:rPr>
                  <w:rPr>
                    <w:rFonts w:ascii="Cambria Math" w:hAnsi="Cambria Math" w:cs="Times New Roman"/>
                    <w:szCs w:val="24"/>
                    <w:lang w:val="en-US"/>
                  </w:rPr>
                  <m:t>D</m:t>
                </m:r>
              </m:e>
              <m:sub>
                <m:r>
                  <w:rPr>
                    <w:rFonts w:ascii="Cambria Math" w:hAnsi="Cambria Math" w:cs="Times New Roman"/>
                    <w:szCs w:val="24"/>
                    <w:lang w:val="en-US"/>
                  </w:rPr>
                  <m:t>t</m:t>
                </m:r>
              </m:sub>
            </m:sSub>
            <m:r>
              <w:rPr>
                <w:rFonts w:ascii="Cambria Math" w:hAnsi="Cambria Math" w:cs="Times New Roman"/>
                <w:szCs w:val="24"/>
                <w:lang w:val="en-US"/>
              </w:rPr>
              <m:t>)dt</m:t>
            </m:r>
          </m:e>
        </m:nary>
      </m:oMath>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sidRPr="007E3C38">
        <w:rPr>
          <w:rFonts w:cs="Times New Roman"/>
          <w:b/>
          <w:lang w:val="en-US"/>
        </w:rPr>
        <w:t>( 8 )</w:t>
      </w:r>
    </w:p>
    <w:p w14:paraId="796F8029" w14:textId="1EB3D81A" w:rsidR="001338BC" w:rsidRPr="004C6B9B" w:rsidRDefault="004C6B9B">
      <w:pPr>
        <w:rPr>
          <w:rFonts w:hint="eastAsia"/>
          <w:lang w:val="en-US"/>
        </w:rPr>
      </w:pPr>
      <w:r>
        <w:rPr>
          <w:lang w:val="en-US"/>
        </w:rPr>
        <w:t>We quantify the combined uncertainties of assumption</w:t>
      </w:r>
      <w:r w:rsidR="007331DD">
        <w:rPr>
          <w:lang w:val="en-US"/>
        </w:rPr>
        <w:t>s</w:t>
      </w:r>
      <w:r>
        <w:rPr>
          <w:lang w:val="en-US"/>
        </w:rPr>
        <w:t xml:space="preserve"> 1) and 2) by comparing the results from Eq. (8) to the</w:t>
      </w:r>
      <w:r w:rsidR="00536038">
        <w:rPr>
          <w:lang w:val="en-US"/>
        </w:rPr>
        <w:t xml:space="preserve"> regional</w:t>
      </w:r>
      <w:r>
        <w:rPr>
          <w:lang w:val="en-US"/>
        </w:rPr>
        <w:t xml:space="preserve"> mass balance </w:t>
      </w:r>
      <w:r w:rsidR="007331DD">
        <w:rPr>
          <w:lang w:val="en-US"/>
        </w:rPr>
        <w:t xml:space="preserve">derived from </w:t>
      </w:r>
      <w:r>
        <w:rPr>
          <w:lang w:val="en-US"/>
        </w:rPr>
        <w:t xml:space="preserve">GRACE </w:t>
      </w:r>
      <w:r w:rsidR="007331DD">
        <w:rPr>
          <w:lang w:val="en-US"/>
        </w:rPr>
        <w:t>by</w:t>
      </w:r>
      <w:r w:rsidR="00536038">
        <w:rPr>
          <w:lang w:val="en-US"/>
        </w:rPr>
        <w:t xml:space="preserve"> </w:t>
      </w:r>
      <w:r>
        <w:rPr>
          <w:lang w:val="en-US"/>
        </w:rPr>
        <w:t xml:space="preserve">Wouters and Schrama (2008) and </w:t>
      </w:r>
      <w:r w:rsidR="007331DD">
        <w:rPr>
          <w:lang w:val="en-US"/>
        </w:rPr>
        <w:t xml:space="preserve">derived from ICEsat by </w:t>
      </w:r>
      <w:r>
        <w:rPr>
          <w:lang w:val="en-US"/>
        </w:rPr>
        <w:t>Zwally et al. (2011), resulting in ~</w:t>
      </w:r>
      <w:r>
        <w:rPr>
          <w:rFonts w:cs="Times New Roman"/>
          <w:lang w:val="en-US"/>
        </w:rPr>
        <w:t>±</w:t>
      </w:r>
      <w:r>
        <w:rPr>
          <w:lang w:val="en-US"/>
        </w:rPr>
        <w:t>15 Gt/yr uncertainties</w:t>
      </w:r>
      <w:r w:rsidR="00536038">
        <w:rPr>
          <w:lang w:val="en-US"/>
        </w:rPr>
        <w:t xml:space="preserve"> for the entire interior GrIS</w:t>
      </w:r>
      <w:r>
        <w:rPr>
          <w:lang w:val="en-US"/>
        </w:rPr>
        <w:t>. The regional uncertainties are summarized in Table A</w:t>
      </w:r>
      <w:r w:rsidR="008F0B64">
        <w:rPr>
          <w:lang w:val="en-US"/>
        </w:rPr>
        <w:t>2.</w:t>
      </w:r>
      <w:r>
        <w:rPr>
          <w:lang w:val="en-US"/>
        </w:rPr>
        <w:t xml:space="preserve"> Note that for each region, the same uncertainty is applied to both the interior and coastal areas. For the whole basin the uncertainties associated with assumption 1) and 2) will vanish, because these two assumptions are needed only when we separate the coastal and interior regions.</w:t>
      </w:r>
      <w:bookmarkStart w:id="1" w:name="_GoBack"/>
      <w:bookmarkEnd w:id="1"/>
    </w:p>
    <w:sectPr w:rsidR="001338BC" w:rsidRPr="004C6B9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NimbusSanL-Regu">
    <w:altName w:val="Times New Roman"/>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C27B8"/>
    <w:multiLevelType w:val="hybridMultilevel"/>
    <w:tmpl w:val="B24205EC"/>
    <w:lvl w:ilvl="0" w:tplc="65A25690">
      <w:start w:val="1"/>
      <w:numFmt w:val="decimal"/>
      <w:pStyle w:val="Heading2"/>
      <w:lvlText w:val="%1.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heng Xu">
    <w15:presenceInfo w15:providerId="Windows Live" w15:userId="3e66d8130c16ae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B9B"/>
    <w:rsid w:val="000B7C34"/>
    <w:rsid w:val="001338BC"/>
    <w:rsid w:val="001F41F3"/>
    <w:rsid w:val="003913D6"/>
    <w:rsid w:val="00391439"/>
    <w:rsid w:val="004C6B9B"/>
    <w:rsid w:val="00536038"/>
    <w:rsid w:val="00643F8D"/>
    <w:rsid w:val="007331DD"/>
    <w:rsid w:val="007D0605"/>
    <w:rsid w:val="007E3FD6"/>
    <w:rsid w:val="008F0B64"/>
    <w:rsid w:val="00D42677"/>
    <w:rsid w:val="00EE20BA"/>
    <w:rsid w:val="00FB3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5665A"/>
  <w15:docId w15:val="{D9D9E024-0193-4623-ABCE-19722B70B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6B9B"/>
    <w:pPr>
      <w:spacing w:after="200" w:line="480" w:lineRule="auto"/>
      <w:jc w:val="both"/>
    </w:pPr>
    <w:rPr>
      <w:rFonts w:ascii="Times New Roman" w:hAnsi="Times New Roman"/>
      <w:kern w:val="0"/>
      <w:sz w:val="24"/>
      <w:lang w:val="en-GB"/>
    </w:rPr>
  </w:style>
  <w:style w:type="paragraph" w:styleId="Heading2">
    <w:name w:val="heading 2"/>
    <w:aliases w:val="Heading Appendix"/>
    <w:basedOn w:val="Normal"/>
    <w:next w:val="Normal"/>
    <w:link w:val="Heading2Char"/>
    <w:uiPriority w:val="9"/>
    <w:unhideWhenUsed/>
    <w:qFormat/>
    <w:rsid w:val="004C6B9B"/>
    <w:pPr>
      <w:keepNext/>
      <w:keepLines/>
      <w:numPr>
        <w:numId w:val="1"/>
      </w:numPr>
      <w:spacing w:before="320" w:after="120"/>
      <w:outlineLvl w:val="1"/>
    </w:pPr>
    <w:rPr>
      <w:rFonts w:eastAsiaTheme="majorEastAsia" w:cstheme="majorBidi"/>
      <w:bCs/>
      <w:i/>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ing Appendix Char"/>
    <w:basedOn w:val="DefaultParagraphFont"/>
    <w:link w:val="Heading2"/>
    <w:uiPriority w:val="9"/>
    <w:rsid w:val="004C6B9B"/>
    <w:rPr>
      <w:rFonts w:ascii="Times New Roman" w:eastAsiaTheme="majorEastAsia" w:hAnsi="Times New Roman" w:cstheme="majorBidi"/>
      <w:bCs/>
      <w:i/>
      <w:color w:val="000000" w:themeColor="text1"/>
      <w:kern w:val="0"/>
      <w:sz w:val="24"/>
      <w:szCs w:val="26"/>
      <w:lang w:val="en-GB"/>
    </w:rPr>
  </w:style>
  <w:style w:type="paragraph" w:styleId="BalloonText">
    <w:name w:val="Balloon Text"/>
    <w:basedOn w:val="Normal"/>
    <w:link w:val="BalloonTextChar"/>
    <w:uiPriority w:val="99"/>
    <w:semiHidden/>
    <w:unhideWhenUsed/>
    <w:rsid w:val="003914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439"/>
    <w:rPr>
      <w:rFonts w:ascii="Tahoma" w:hAnsi="Tahoma" w:cs="Tahoma"/>
      <w:kern w:val="0"/>
      <w:sz w:val="16"/>
      <w:szCs w:val="16"/>
      <w:lang w:val="en-GB"/>
    </w:rPr>
  </w:style>
  <w:style w:type="character" w:styleId="CommentReference">
    <w:name w:val="annotation reference"/>
    <w:basedOn w:val="DefaultParagraphFont"/>
    <w:uiPriority w:val="99"/>
    <w:semiHidden/>
    <w:unhideWhenUsed/>
    <w:rsid w:val="00D42677"/>
    <w:rPr>
      <w:sz w:val="16"/>
      <w:szCs w:val="16"/>
    </w:rPr>
  </w:style>
  <w:style w:type="paragraph" w:styleId="CommentText">
    <w:name w:val="annotation text"/>
    <w:basedOn w:val="Normal"/>
    <w:link w:val="CommentTextChar"/>
    <w:uiPriority w:val="99"/>
    <w:semiHidden/>
    <w:unhideWhenUsed/>
    <w:rsid w:val="00D42677"/>
    <w:pPr>
      <w:spacing w:line="240" w:lineRule="auto"/>
    </w:pPr>
    <w:rPr>
      <w:sz w:val="20"/>
      <w:szCs w:val="20"/>
    </w:rPr>
  </w:style>
  <w:style w:type="character" w:customStyle="1" w:styleId="CommentTextChar">
    <w:name w:val="Comment Text Char"/>
    <w:basedOn w:val="DefaultParagraphFont"/>
    <w:link w:val="CommentText"/>
    <w:uiPriority w:val="99"/>
    <w:semiHidden/>
    <w:rsid w:val="00D42677"/>
    <w:rPr>
      <w:rFonts w:ascii="Times New Roman" w:hAnsi="Times New Roman"/>
      <w:kern w:val="0"/>
      <w:sz w:val="20"/>
      <w:szCs w:val="20"/>
      <w:lang w:val="en-GB"/>
    </w:rPr>
  </w:style>
  <w:style w:type="paragraph" w:styleId="CommentSubject">
    <w:name w:val="annotation subject"/>
    <w:basedOn w:val="CommentText"/>
    <w:next w:val="CommentText"/>
    <w:link w:val="CommentSubjectChar"/>
    <w:uiPriority w:val="99"/>
    <w:semiHidden/>
    <w:unhideWhenUsed/>
    <w:rsid w:val="00D42677"/>
    <w:rPr>
      <w:b/>
      <w:bCs/>
    </w:rPr>
  </w:style>
  <w:style w:type="character" w:customStyle="1" w:styleId="CommentSubjectChar">
    <w:name w:val="Comment Subject Char"/>
    <w:basedOn w:val="CommentTextChar"/>
    <w:link w:val="CommentSubject"/>
    <w:uiPriority w:val="99"/>
    <w:semiHidden/>
    <w:rsid w:val="00D42677"/>
    <w:rPr>
      <w:rFonts w:ascii="Times New Roman" w:hAnsi="Times New Roman"/>
      <w:b/>
      <w:bCs/>
      <w:kern w:val="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969</Words>
  <Characters>5524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Zheng Xu</dc:creator>
  <cp:lastModifiedBy>Zheng Xu</cp:lastModifiedBy>
  <cp:revision>5</cp:revision>
  <dcterms:created xsi:type="dcterms:W3CDTF">2015-12-11T05:43:00Z</dcterms:created>
  <dcterms:modified xsi:type="dcterms:W3CDTF">2015-12-11T06:00:00Z</dcterms:modified>
</cp:coreProperties>
</file>